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4CB87" w14:textId="77777777" w:rsidR="00856757" w:rsidRPr="002445D0" w:rsidRDefault="00856757"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Договор о закупке услуг</w:t>
      </w:r>
    </w:p>
    <w:p w14:paraId="2897B2FC" w14:textId="77777777" w:rsidR="008C65B5" w:rsidRPr="002445D0" w:rsidRDefault="008C65B5" w:rsidP="00E40A89">
      <w:pPr>
        <w:spacing w:after="0" w:line="240" w:lineRule="auto"/>
        <w:jc w:val="center"/>
        <w:rPr>
          <w:rFonts w:ascii="Times New Roman" w:eastAsia="Times New Roman" w:hAnsi="Times New Roman" w:cs="Times New Roman"/>
          <w:b/>
          <w:sz w:val="16"/>
          <w:szCs w:val="16"/>
          <w:lang w:eastAsia="ru-RU"/>
        </w:rPr>
      </w:pPr>
    </w:p>
    <w:p w14:paraId="37AEEFDC" w14:textId="77777777" w:rsidR="00631650" w:rsidRPr="002445D0" w:rsidRDefault="00631650" w:rsidP="00332EF3">
      <w:pPr>
        <w:spacing w:after="0" w:line="240" w:lineRule="auto"/>
        <w:jc w:val="center"/>
        <w:rPr>
          <w:rFonts w:ascii="Times New Roman" w:eastAsia="Times New Roman" w:hAnsi="Times New Roman" w:cs="Times New Roman"/>
          <w:sz w:val="16"/>
          <w:szCs w:val="16"/>
          <w:lang w:eastAsia="ru-RU"/>
        </w:rPr>
      </w:pPr>
    </w:p>
    <w:p w14:paraId="3C71FA73" w14:textId="5EB6C0FD" w:rsidR="00631650" w:rsidRPr="002445D0" w:rsidRDefault="00631650" w:rsidP="00332EF3">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г. Астана                                                                                            «</w:t>
      </w:r>
      <w:r w:rsidR="00947C77">
        <w:rPr>
          <w:rFonts w:ascii="Times New Roman" w:eastAsia="Times New Roman" w:hAnsi="Times New Roman" w:cs="Times New Roman"/>
          <w:b/>
          <w:sz w:val="24"/>
          <w:szCs w:val="24"/>
          <w:lang w:eastAsia="ru-RU"/>
        </w:rPr>
        <w:t>__</w:t>
      </w:r>
      <w:r w:rsidRPr="002445D0">
        <w:rPr>
          <w:rFonts w:ascii="Times New Roman" w:eastAsia="Times New Roman" w:hAnsi="Times New Roman" w:cs="Times New Roman"/>
          <w:b/>
          <w:sz w:val="24"/>
          <w:szCs w:val="24"/>
          <w:lang w:eastAsia="ru-RU"/>
        </w:rPr>
        <w:t xml:space="preserve">» </w:t>
      </w:r>
      <w:r w:rsidR="00947C77">
        <w:rPr>
          <w:rFonts w:ascii="Times New Roman" w:eastAsia="Times New Roman" w:hAnsi="Times New Roman" w:cs="Times New Roman"/>
          <w:b/>
          <w:sz w:val="24"/>
          <w:szCs w:val="24"/>
          <w:lang w:eastAsia="ru-RU"/>
        </w:rPr>
        <w:t xml:space="preserve">____________ </w:t>
      </w:r>
      <w:r w:rsidRPr="002445D0">
        <w:rPr>
          <w:rFonts w:ascii="Times New Roman" w:eastAsia="Times New Roman" w:hAnsi="Times New Roman" w:cs="Times New Roman"/>
          <w:b/>
          <w:sz w:val="24"/>
          <w:szCs w:val="24"/>
          <w:lang w:eastAsia="ru-RU"/>
        </w:rPr>
        <w:t>20</w:t>
      </w:r>
      <w:r w:rsidR="004B302F" w:rsidRPr="002445D0">
        <w:rPr>
          <w:rFonts w:ascii="Times New Roman" w:eastAsia="Times New Roman" w:hAnsi="Times New Roman" w:cs="Times New Roman"/>
          <w:b/>
          <w:sz w:val="24"/>
          <w:szCs w:val="24"/>
          <w:lang w:eastAsia="ru-RU"/>
        </w:rPr>
        <w:t>2</w:t>
      </w:r>
      <w:r w:rsidR="009B4C95">
        <w:rPr>
          <w:rFonts w:ascii="Times New Roman" w:eastAsia="Times New Roman" w:hAnsi="Times New Roman" w:cs="Times New Roman"/>
          <w:b/>
          <w:sz w:val="24"/>
          <w:szCs w:val="24"/>
          <w:lang w:eastAsia="ru-RU"/>
        </w:rPr>
        <w:t>6</w:t>
      </w:r>
      <w:r w:rsidRPr="002445D0">
        <w:rPr>
          <w:rFonts w:ascii="Times New Roman" w:eastAsia="Times New Roman" w:hAnsi="Times New Roman" w:cs="Times New Roman"/>
          <w:b/>
          <w:sz w:val="24"/>
          <w:szCs w:val="24"/>
          <w:lang w:eastAsia="ru-RU"/>
        </w:rPr>
        <w:t xml:space="preserve"> года </w:t>
      </w:r>
    </w:p>
    <w:p w14:paraId="4D349493" w14:textId="77777777" w:rsidR="00631650" w:rsidRPr="002445D0" w:rsidRDefault="00631650" w:rsidP="00332EF3">
      <w:pPr>
        <w:spacing w:after="0" w:line="240" w:lineRule="auto"/>
        <w:jc w:val="center"/>
        <w:rPr>
          <w:rFonts w:ascii="Times New Roman" w:eastAsia="Times New Roman" w:hAnsi="Times New Roman" w:cs="Times New Roman"/>
          <w:sz w:val="16"/>
          <w:szCs w:val="16"/>
          <w:lang w:eastAsia="ru-RU"/>
        </w:rPr>
      </w:pPr>
    </w:p>
    <w:p w14:paraId="60F31D20" w14:textId="4C513CB8" w:rsidR="002C5232" w:rsidRPr="002445D0" w:rsidRDefault="001B01A8" w:rsidP="00332EF3">
      <w:pPr>
        <w:spacing w:after="0" w:line="240" w:lineRule="auto"/>
        <w:ind w:firstLine="709"/>
        <w:jc w:val="both"/>
        <w:rPr>
          <w:rFonts w:ascii="Times New Roman" w:eastAsia="Times New Roman" w:hAnsi="Times New Roman" w:cs="Times New Roman"/>
          <w:sz w:val="24"/>
          <w:szCs w:val="24"/>
          <w:lang w:eastAsia="ru-RU"/>
        </w:rPr>
      </w:pPr>
      <w:r w:rsidRPr="00F454AD">
        <w:rPr>
          <w:rFonts w:ascii="Times New Roman" w:eastAsia="Times New Roman" w:hAnsi="Times New Roman" w:cs="Times New Roman"/>
          <w:sz w:val="24"/>
          <w:szCs w:val="24"/>
          <w:lang w:eastAsia="ru-RU"/>
        </w:rPr>
        <w:t>Акционерное общество «Национальная компания «</w:t>
      </w:r>
      <w:proofErr w:type="spellStart"/>
      <w:r w:rsidRPr="00F454AD">
        <w:rPr>
          <w:rFonts w:ascii="Times New Roman" w:eastAsia="Times New Roman" w:hAnsi="Times New Roman" w:cs="Times New Roman"/>
          <w:sz w:val="24"/>
          <w:szCs w:val="24"/>
          <w:lang w:eastAsia="ru-RU"/>
        </w:rPr>
        <w:t>Қазақстан</w:t>
      </w:r>
      <w:proofErr w:type="spellEnd"/>
      <w:r w:rsidRPr="00F454AD">
        <w:rPr>
          <w:rFonts w:ascii="Times New Roman" w:eastAsia="Times New Roman" w:hAnsi="Times New Roman" w:cs="Times New Roman"/>
          <w:sz w:val="24"/>
          <w:szCs w:val="24"/>
          <w:lang w:eastAsia="ru-RU"/>
        </w:rPr>
        <w:t xml:space="preserve"> </w:t>
      </w:r>
      <w:proofErr w:type="spellStart"/>
      <w:r w:rsidRPr="00F454AD">
        <w:rPr>
          <w:rFonts w:ascii="Times New Roman" w:eastAsia="Times New Roman" w:hAnsi="Times New Roman" w:cs="Times New Roman"/>
          <w:sz w:val="24"/>
          <w:szCs w:val="24"/>
          <w:lang w:eastAsia="ru-RU"/>
        </w:rPr>
        <w:t>темiр</w:t>
      </w:r>
      <w:proofErr w:type="spellEnd"/>
      <w:r w:rsidRPr="00F454AD">
        <w:rPr>
          <w:rFonts w:ascii="Times New Roman" w:eastAsia="Times New Roman" w:hAnsi="Times New Roman" w:cs="Times New Roman"/>
          <w:sz w:val="24"/>
          <w:szCs w:val="24"/>
          <w:lang w:eastAsia="ru-RU"/>
        </w:rPr>
        <w:t xml:space="preserve"> </w:t>
      </w:r>
      <w:proofErr w:type="spellStart"/>
      <w:r w:rsidRPr="00F454AD">
        <w:rPr>
          <w:rFonts w:ascii="Times New Roman" w:eastAsia="Times New Roman" w:hAnsi="Times New Roman" w:cs="Times New Roman"/>
          <w:sz w:val="24"/>
          <w:szCs w:val="24"/>
          <w:lang w:eastAsia="ru-RU"/>
        </w:rPr>
        <w:t>жолы</w:t>
      </w:r>
      <w:proofErr w:type="spellEnd"/>
      <w:r w:rsidRPr="00F454AD">
        <w:rPr>
          <w:rFonts w:ascii="Times New Roman" w:eastAsia="Times New Roman" w:hAnsi="Times New Roman" w:cs="Times New Roman"/>
          <w:sz w:val="24"/>
          <w:szCs w:val="24"/>
          <w:lang w:eastAsia="ru-RU"/>
        </w:rPr>
        <w:t xml:space="preserve">», именуемое в дальнейшем «Заказчик», в лице </w:t>
      </w:r>
      <w:r w:rsidR="0043261F" w:rsidRPr="00F454AD">
        <w:rPr>
          <w:rFonts w:ascii="Times New Roman" w:eastAsia="Times New Roman" w:hAnsi="Times New Roman" w:cs="Times New Roman"/>
          <w:sz w:val="24"/>
          <w:szCs w:val="24"/>
          <w:lang w:eastAsia="ru-RU"/>
        </w:rPr>
        <w:t>д</w:t>
      </w:r>
      <w:ins w:id="0" w:author="Оксана В Санькова" w:date="2025-12-29T17:54:00Z">
        <w:r w:rsidR="0043261F" w:rsidRPr="00F454AD">
          <w:rPr>
            <w:rFonts w:ascii="Times New Roman" w:eastAsia="Times New Roman" w:hAnsi="Times New Roman" w:cs="Times New Roman"/>
            <w:bCs/>
            <w:sz w:val="24"/>
            <w:szCs w:val="24"/>
            <w:lang w:eastAsia="ru-RU"/>
          </w:rPr>
          <w:t>иректор</w:t>
        </w:r>
      </w:ins>
      <w:r w:rsidR="0043261F" w:rsidRPr="00F454AD">
        <w:rPr>
          <w:rFonts w:ascii="Times New Roman" w:eastAsia="Times New Roman" w:hAnsi="Times New Roman" w:cs="Times New Roman"/>
          <w:bCs/>
          <w:sz w:val="24"/>
          <w:szCs w:val="24"/>
          <w:lang w:eastAsia="ru-RU"/>
        </w:rPr>
        <w:t>а</w:t>
      </w:r>
      <w:ins w:id="1" w:author="Оксана В Санькова" w:date="2025-12-29T17:54:00Z">
        <w:r w:rsidR="0043261F" w:rsidRPr="00F454AD">
          <w:rPr>
            <w:rFonts w:ascii="Times New Roman" w:eastAsia="Times New Roman" w:hAnsi="Times New Roman" w:cs="Times New Roman"/>
            <w:bCs/>
            <w:sz w:val="24"/>
            <w:szCs w:val="24"/>
            <w:lang w:eastAsia="ru-RU"/>
          </w:rPr>
          <w:t xml:space="preserve"> филиала АО </w:t>
        </w:r>
      </w:ins>
      <w:r w:rsidR="0043261F" w:rsidRPr="00F454AD">
        <w:rPr>
          <w:rFonts w:ascii="Times New Roman" w:eastAsia="Times New Roman" w:hAnsi="Times New Roman" w:cs="Times New Roman"/>
          <w:bCs/>
          <w:sz w:val="24"/>
          <w:szCs w:val="24"/>
          <w:lang w:eastAsia="ru-RU"/>
        </w:rPr>
        <w:t>«</w:t>
      </w:r>
      <w:ins w:id="2" w:author="Оксана В Санькова" w:date="2025-12-29T17:54:00Z">
        <w:r w:rsidR="0043261F" w:rsidRPr="00F454AD">
          <w:rPr>
            <w:rFonts w:ascii="Times New Roman" w:eastAsia="Times New Roman" w:hAnsi="Times New Roman" w:cs="Times New Roman"/>
            <w:bCs/>
            <w:sz w:val="24"/>
            <w:szCs w:val="24"/>
            <w:lang w:eastAsia="ru-RU"/>
          </w:rPr>
          <w:t xml:space="preserve">НК </w:t>
        </w:r>
      </w:ins>
      <w:r w:rsidR="0043261F" w:rsidRPr="00F454AD">
        <w:rPr>
          <w:rFonts w:ascii="Times New Roman" w:eastAsia="Times New Roman" w:hAnsi="Times New Roman" w:cs="Times New Roman"/>
          <w:bCs/>
          <w:sz w:val="24"/>
          <w:szCs w:val="24"/>
          <w:lang w:eastAsia="ru-RU"/>
        </w:rPr>
        <w:t>«</w:t>
      </w:r>
      <w:ins w:id="3" w:author="Оксана В Санькова" w:date="2025-12-29T17:54:00Z">
        <w:r w:rsidR="0043261F" w:rsidRPr="00F454AD">
          <w:rPr>
            <w:rFonts w:ascii="Times New Roman" w:eastAsia="Times New Roman" w:hAnsi="Times New Roman" w:cs="Times New Roman"/>
            <w:bCs/>
            <w:sz w:val="24"/>
            <w:szCs w:val="24"/>
            <w:lang w:eastAsia="ru-RU"/>
          </w:rPr>
          <w:t>Қ</w:t>
        </w:r>
        <w:proofErr w:type="gramStart"/>
        <w:r w:rsidR="0043261F" w:rsidRPr="00F454AD">
          <w:rPr>
            <w:rFonts w:ascii="Times New Roman" w:eastAsia="Times New Roman" w:hAnsi="Times New Roman" w:cs="Times New Roman"/>
            <w:bCs/>
            <w:sz w:val="24"/>
            <w:szCs w:val="24"/>
            <w:lang w:eastAsia="ru-RU"/>
          </w:rPr>
          <w:t>ТЖ</w:t>
        </w:r>
      </w:ins>
      <w:proofErr w:type="gramEnd"/>
      <w:r w:rsidR="0043261F" w:rsidRPr="00F454AD">
        <w:rPr>
          <w:rFonts w:ascii="Times New Roman" w:eastAsia="Times New Roman" w:hAnsi="Times New Roman" w:cs="Times New Roman"/>
          <w:bCs/>
          <w:sz w:val="24"/>
          <w:szCs w:val="24"/>
          <w:lang w:eastAsia="ru-RU"/>
        </w:rPr>
        <w:t>»</w:t>
      </w:r>
      <w:ins w:id="4" w:author="Оксана В Санькова" w:date="2025-12-29T17:54:00Z">
        <w:r w:rsidR="0043261F" w:rsidRPr="00F454AD">
          <w:rPr>
            <w:rFonts w:ascii="Times New Roman" w:eastAsia="Times New Roman" w:hAnsi="Times New Roman" w:cs="Times New Roman"/>
            <w:bCs/>
            <w:sz w:val="24"/>
            <w:szCs w:val="24"/>
            <w:lang w:eastAsia="ru-RU"/>
          </w:rPr>
          <w:t xml:space="preserve"> - </w:t>
        </w:r>
      </w:ins>
      <w:r w:rsidR="0043261F" w:rsidRPr="00F454AD">
        <w:rPr>
          <w:rFonts w:ascii="Times New Roman" w:eastAsia="Times New Roman" w:hAnsi="Times New Roman" w:cs="Times New Roman"/>
          <w:bCs/>
          <w:sz w:val="24"/>
          <w:szCs w:val="24"/>
          <w:lang w:eastAsia="ru-RU"/>
        </w:rPr>
        <w:t>«</w:t>
      </w:r>
      <w:ins w:id="5" w:author="Оксана В Санькова" w:date="2025-12-29T17:54:00Z">
        <w:r w:rsidR="0043261F" w:rsidRPr="00F454AD">
          <w:rPr>
            <w:rFonts w:ascii="Times New Roman" w:eastAsia="Times New Roman" w:hAnsi="Times New Roman" w:cs="Times New Roman"/>
            <w:bCs/>
            <w:sz w:val="24"/>
            <w:szCs w:val="24"/>
            <w:lang w:eastAsia="ru-RU"/>
          </w:rPr>
          <w:t>Дирекция по реализации крупных проектов</w:t>
        </w:r>
      </w:ins>
      <w:r w:rsidR="0043261F" w:rsidRPr="00F454AD">
        <w:rPr>
          <w:rFonts w:ascii="Times New Roman" w:eastAsia="Times New Roman" w:hAnsi="Times New Roman" w:cs="Times New Roman"/>
          <w:bCs/>
          <w:sz w:val="24"/>
          <w:szCs w:val="24"/>
          <w:lang w:eastAsia="ru-RU"/>
        </w:rPr>
        <w:t xml:space="preserve">» </w:t>
      </w:r>
      <w:proofErr w:type="spellStart"/>
      <w:r w:rsidR="0043261F" w:rsidRPr="00F454AD">
        <w:rPr>
          <w:rFonts w:ascii="Times New Roman" w:eastAsia="Times New Roman" w:hAnsi="Times New Roman" w:cs="Times New Roman"/>
          <w:bCs/>
          <w:sz w:val="24"/>
          <w:szCs w:val="24"/>
          <w:lang w:eastAsia="ru-RU"/>
        </w:rPr>
        <w:t>Мейрбекова</w:t>
      </w:r>
      <w:proofErr w:type="spellEnd"/>
      <w:r w:rsidR="0043261F" w:rsidRPr="00F454AD">
        <w:rPr>
          <w:rFonts w:ascii="Times New Roman" w:eastAsia="Times New Roman" w:hAnsi="Times New Roman" w:cs="Times New Roman"/>
          <w:bCs/>
          <w:sz w:val="24"/>
          <w:szCs w:val="24"/>
          <w:lang w:eastAsia="ru-RU"/>
        </w:rPr>
        <w:t xml:space="preserve"> Еркина </w:t>
      </w:r>
      <w:proofErr w:type="spellStart"/>
      <w:r w:rsidR="0043261F" w:rsidRPr="00F454AD">
        <w:rPr>
          <w:rFonts w:ascii="Times New Roman" w:eastAsia="Times New Roman" w:hAnsi="Times New Roman" w:cs="Times New Roman"/>
          <w:bCs/>
          <w:sz w:val="24"/>
          <w:szCs w:val="24"/>
          <w:lang w:eastAsia="ru-RU"/>
        </w:rPr>
        <w:t>Нурмахамбетовича</w:t>
      </w:r>
      <w:proofErr w:type="spellEnd"/>
      <w:ins w:id="6" w:author="Оксана В Санькова" w:date="2025-12-29T17:54:00Z">
        <w:r w:rsidR="0043261F" w:rsidRPr="00F454AD">
          <w:rPr>
            <w:rFonts w:ascii="Times New Roman" w:eastAsia="Times New Roman" w:hAnsi="Times New Roman" w:cs="Times New Roman"/>
            <w:sz w:val="24"/>
            <w:szCs w:val="24"/>
            <w:lang w:eastAsia="ru-RU"/>
          </w:rPr>
          <w:t>, действующего на основании</w:t>
        </w:r>
      </w:ins>
      <w:r w:rsidR="0043261F" w:rsidRPr="00F454AD">
        <w:rPr>
          <w:rFonts w:ascii="Times New Roman" w:eastAsia="Times New Roman" w:hAnsi="Times New Roman" w:cs="Times New Roman"/>
          <w:sz w:val="24"/>
          <w:szCs w:val="24"/>
          <w:lang w:eastAsia="ru-RU"/>
        </w:rPr>
        <w:t xml:space="preserve"> </w:t>
      </w:r>
      <w:ins w:id="7" w:author="Оксана В Санькова" w:date="2025-12-29T17:54:00Z">
        <w:r w:rsidR="0043261F" w:rsidRPr="00F454AD">
          <w:rPr>
            <w:rFonts w:ascii="Times New Roman" w:eastAsia="Times New Roman" w:hAnsi="Times New Roman" w:cs="Times New Roman"/>
            <w:bCs/>
            <w:sz w:val="24"/>
            <w:szCs w:val="24"/>
            <w:lang w:eastAsia="ru-RU"/>
          </w:rPr>
          <w:t>доверенност</w:t>
        </w:r>
      </w:ins>
      <w:r w:rsidR="0043261F" w:rsidRPr="00F454AD">
        <w:rPr>
          <w:rFonts w:ascii="Times New Roman" w:eastAsia="Times New Roman" w:hAnsi="Times New Roman" w:cs="Times New Roman"/>
          <w:bCs/>
          <w:sz w:val="24"/>
          <w:szCs w:val="24"/>
          <w:lang w:eastAsia="ru-RU"/>
        </w:rPr>
        <w:t>и</w:t>
      </w:r>
      <w:ins w:id="8" w:author="Оксана В Санькова" w:date="2025-12-29T17:54:00Z">
        <w:r w:rsidR="0043261F" w:rsidRPr="00F454AD">
          <w:rPr>
            <w:rFonts w:ascii="Times New Roman" w:eastAsia="Times New Roman" w:hAnsi="Times New Roman" w:cs="Times New Roman"/>
            <w:bCs/>
            <w:sz w:val="24"/>
            <w:szCs w:val="24"/>
            <w:lang w:eastAsia="ru-RU"/>
          </w:rPr>
          <w:t xml:space="preserve"> №96-АОД от 10 мая 2025 года</w:t>
        </w:r>
      </w:ins>
      <w:r w:rsidRPr="00F454AD">
        <w:rPr>
          <w:rFonts w:ascii="Times New Roman" w:eastAsia="Times New Roman" w:hAnsi="Times New Roman" w:cs="Times New Roman"/>
          <w:sz w:val="24"/>
          <w:szCs w:val="24"/>
          <w:lang w:eastAsia="ru-RU"/>
        </w:rPr>
        <w:t xml:space="preserve">, с одной стороны, и </w:t>
      </w:r>
      <w:r w:rsidR="00B32704">
        <w:rPr>
          <w:rFonts w:ascii="Times New Roman" w:eastAsia="Times New Roman" w:hAnsi="Times New Roman" w:cs="Times New Roman"/>
          <w:sz w:val="24"/>
          <w:szCs w:val="24"/>
          <w:lang w:eastAsia="ru-RU"/>
        </w:rPr>
        <w:t>_____________________________________</w:t>
      </w:r>
      <w:r w:rsidR="00DC2D28" w:rsidRPr="00F454AD">
        <w:rPr>
          <w:rFonts w:ascii="Times New Roman" w:eastAsia="Times New Roman" w:hAnsi="Times New Roman" w:cs="Times New Roman"/>
          <w:sz w:val="24"/>
          <w:szCs w:val="24"/>
          <w:lang w:eastAsia="ru-RU"/>
        </w:rPr>
        <w:t xml:space="preserve">, </w:t>
      </w:r>
      <w:r w:rsidRPr="00F454AD">
        <w:rPr>
          <w:rFonts w:ascii="Times New Roman" w:eastAsia="Times New Roman" w:hAnsi="Times New Roman" w:cs="Times New Roman"/>
          <w:sz w:val="24"/>
          <w:szCs w:val="24"/>
          <w:lang w:eastAsia="ru-RU"/>
        </w:rPr>
        <w:t>именуемое в дальнейшем «</w:t>
      </w:r>
      <w:r w:rsidR="0050488C" w:rsidRPr="00F454AD">
        <w:rPr>
          <w:rFonts w:ascii="Times New Roman" w:eastAsia="Times New Roman" w:hAnsi="Times New Roman" w:cs="Times New Roman"/>
          <w:sz w:val="24"/>
          <w:szCs w:val="24"/>
          <w:lang w:eastAsia="ru-RU"/>
        </w:rPr>
        <w:t>Исполнитель</w:t>
      </w:r>
      <w:r w:rsidRPr="00F454AD">
        <w:rPr>
          <w:rFonts w:ascii="Times New Roman" w:eastAsia="Times New Roman" w:hAnsi="Times New Roman" w:cs="Times New Roman"/>
          <w:sz w:val="24"/>
          <w:szCs w:val="24"/>
          <w:lang w:eastAsia="ru-RU"/>
        </w:rPr>
        <w:t xml:space="preserve">», в лице </w:t>
      </w:r>
      <w:r w:rsidR="00B32704">
        <w:rPr>
          <w:rFonts w:ascii="Times New Roman" w:eastAsia="Times New Roman" w:hAnsi="Times New Roman" w:cs="Times New Roman"/>
          <w:sz w:val="24"/>
          <w:szCs w:val="24"/>
          <w:highlight w:val="yellow"/>
          <w:lang w:eastAsia="ru-RU"/>
        </w:rPr>
        <w:t>_____________________________</w:t>
      </w:r>
      <w:r w:rsidR="00DE6460" w:rsidRPr="00F454AD">
        <w:rPr>
          <w:rFonts w:ascii="Times New Roman" w:eastAsia="Times New Roman" w:hAnsi="Times New Roman" w:cs="Times New Roman"/>
          <w:sz w:val="24"/>
          <w:szCs w:val="24"/>
          <w:highlight w:val="yellow"/>
          <w:lang w:eastAsia="ru-RU"/>
        </w:rPr>
        <w:t>, действующ</w:t>
      </w:r>
      <w:r w:rsidR="0058704F" w:rsidRPr="00F454AD">
        <w:rPr>
          <w:rFonts w:ascii="Times New Roman" w:eastAsia="Times New Roman" w:hAnsi="Times New Roman" w:cs="Times New Roman"/>
          <w:sz w:val="24"/>
          <w:szCs w:val="24"/>
          <w:highlight w:val="yellow"/>
          <w:lang w:eastAsia="ru-RU"/>
        </w:rPr>
        <w:t xml:space="preserve">его на основании </w:t>
      </w:r>
      <w:r w:rsidR="00B32704">
        <w:rPr>
          <w:rFonts w:ascii="Times New Roman" w:eastAsia="Times New Roman" w:hAnsi="Times New Roman" w:cs="Times New Roman"/>
          <w:sz w:val="24"/>
          <w:szCs w:val="24"/>
          <w:lang w:eastAsia="ru-RU"/>
        </w:rPr>
        <w:t>_________________</w:t>
      </w:r>
      <w:r w:rsidRPr="00F454AD">
        <w:rPr>
          <w:rFonts w:ascii="Times New Roman" w:eastAsia="Times New Roman" w:hAnsi="Times New Roman" w:cs="Times New Roman"/>
          <w:sz w:val="24"/>
          <w:szCs w:val="24"/>
          <w:lang w:eastAsia="ru-RU"/>
        </w:rPr>
        <w:t>, с другой стороны, совместно именуемые «Стороны», в соответствии с</w:t>
      </w:r>
      <w:r w:rsidR="0050488C" w:rsidRPr="00F454AD">
        <w:rPr>
          <w:rFonts w:ascii="Times New Roman" w:eastAsia="Times New Roman" w:hAnsi="Times New Roman" w:cs="Times New Roman"/>
          <w:sz w:val="24"/>
          <w:szCs w:val="24"/>
          <w:lang w:eastAsia="ru-RU"/>
        </w:rPr>
        <w:t xml:space="preserve"> </w:t>
      </w:r>
      <w:r w:rsidR="00856757" w:rsidRPr="00F454AD">
        <w:rPr>
          <w:rFonts w:ascii="Times New Roman" w:eastAsia="Times New Roman" w:hAnsi="Times New Roman" w:cs="Times New Roman"/>
          <w:sz w:val="24"/>
          <w:szCs w:val="24"/>
          <w:lang w:eastAsia="ru-RU"/>
        </w:rPr>
        <w:t>Порядком осуществления закупок акционерным обществом «Фонд национального благосостояния «</w:t>
      </w:r>
      <w:proofErr w:type="spellStart"/>
      <w:r w:rsidR="00856757" w:rsidRPr="00F454AD">
        <w:rPr>
          <w:rFonts w:ascii="Times New Roman" w:eastAsia="Times New Roman" w:hAnsi="Times New Roman" w:cs="Times New Roman"/>
          <w:sz w:val="24"/>
          <w:szCs w:val="24"/>
          <w:lang w:eastAsia="ru-RU"/>
        </w:rPr>
        <w:t>Самру</w:t>
      </w:r>
      <w:proofErr w:type="gramStart"/>
      <w:r w:rsidR="00856757" w:rsidRPr="00F454AD">
        <w:rPr>
          <w:rFonts w:ascii="Times New Roman" w:eastAsia="Times New Roman" w:hAnsi="Times New Roman" w:cs="Times New Roman"/>
          <w:sz w:val="24"/>
          <w:szCs w:val="24"/>
          <w:lang w:eastAsia="ru-RU"/>
        </w:rPr>
        <w:t>к-</w:t>
      </w:r>
      <w:proofErr w:type="gramEnd"/>
      <w:r w:rsidR="00856757" w:rsidRPr="00F454AD">
        <w:rPr>
          <w:rFonts w:ascii="Times New Roman" w:eastAsia="Times New Roman" w:hAnsi="Times New Roman" w:cs="Times New Roman"/>
          <w:sz w:val="24"/>
          <w:szCs w:val="24"/>
          <w:lang w:eastAsia="ru-RU"/>
        </w:rPr>
        <w:t>Қазына</w:t>
      </w:r>
      <w:proofErr w:type="spellEnd"/>
      <w:r w:rsidR="00856757" w:rsidRPr="00F454AD">
        <w:rPr>
          <w:rFonts w:ascii="Times New Roman" w:eastAsia="Times New Roman" w:hAnsi="Times New Roman" w:cs="Times New Roman"/>
          <w:sz w:val="24"/>
          <w:szCs w:val="24"/>
          <w:lang w:eastAsia="ru-RU"/>
        </w:rPr>
        <w:t>» и юридическими лицами, пятьдесят и более процентов голосующих акций (долей участия) которых прямо или косвенно принадлежат АО «</w:t>
      </w:r>
      <w:proofErr w:type="spellStart"/>
      <w:r w:rsidR="00856757" w:rsidRPr="00F454AD">
        <w:rPr>
          <w:rFonts w:ascii="Times New Roman" w:eastAsia="Times New Roman" w:hAnsi="Times New Roman" w:cs="Times New Roman"/>
          <w:sz w:val="24"/>
          <w:szCs w:val="24"/>
          <w:lang w:eastAsia="ru-RU"/>
        </w:rPr>
        <w:t>Самрук-Қазына</w:t>
      </w:r>
      <w:proofErr w:type="spellEnd"/>
      <w:r w:rsidR="00856757" w:rsidRPr="00F454AD">
        <w:rPr>
          <w:rFonts w:ascii="Times New Roman" w:eastAsia="Times New Roman" w:hAnsi="Times New Roman" w:cs="Times New Roman"/>
          <w:sz w:val="24"/>
          <w:szCs w:val="24"/>
          <w:lang w:eastAsia="ru-RU"/>
        </w:rPr>
        <w:t>» на праве собственности или доверительного управления (далее –</w:t>
      </w:r>
      <w:r w:rsidR="00856757" w:rsidRPr="002445D0">
        <w:rPr>
          <w:rFonts w:ascii="Times New Roman" w:eastAsia="Times New Roman" w:hAnsi="Times New Roman" w:cs="Times New Roman"/>
          <w:sz w:val="24"/>
          <w:szCs w:val="24"/>
          <w:lang w:eastAsia="ru-RU"/>
        </w:rPr>
        <w:t xml:space="preserve"> Порядок), и на основании</w:t>
      </w:r>
      <w:r w:rsidR="0050488C" w:rsidRPr="002445D0">
        <w:rPr>
          <w:rFonts w:ascii="Times New Roman" w:eastAsia="Times New Roman" w:hAnsi="Times New Roman" w:cs="Times New Roman"/>
          <w:sz w:val="24"/>
          <w:szCs w:val="24"/>
          <w:lang w:eastAsia="ru-RU"/>
        </w:rPr>
        <w:t xml:space="preserve"> </w:t>
      </w:r>
      <w:r w:rsidR="009719BE">
        <w:rPr>
          <w:rFonts w:ascii="Times New Roman" w:eastAsia="Times New Roman" w:hAnsi="Times New Roman" w:cs="Times New Roman"/>
          <w:sz w:val="24"/>
          <w:szCs w:val="24"/>
          <w:lang w:eastAsia="ru-RU"/>
        </w:rPr>
        <w:t>______________</w:t>
      </w:r>
      <w:r w:rsidR="00856757" w:rsidRPr="002445D0">
        <w:rPr>
          <w:rFonts w:ascii="Times New Roman" w:eastAsia="Times New Roman" w:hAnsi="Times New Roman" w:cs="Times New Roman"/>
          <w:sz w:val="24"/>
          <w:szCs w:val="24"/>
          <w:lang w:eastAsia="ru-RU"/>
        </w:rPr>
        <w:t>, заключили настоящий договор о закупках услуг (далее – Договор) и пришли к соглашению о нижеследующем.</w:t>
      </w:r>
    </w:p>
    <w:p w14:paraId="7054B5C3" w14:textId="77777777" w:rsidR="00E40A89" w:rsidRPr="002445D0" w:rsidRDefault="00E40A89" w:rsidP="00332EF3">
      <w:pPr>
        <w:spacing w:after="0" w:line="240" w:lineRule="auto"/>
        <w:jc w:val="center"/>
        <w:rPr>
          <w:rFonts w:ascii="Times New Roman" w:eastAsia="Times New Roman" w:hAnsi="Times New Roman" w:cs="Times New Roman"/>
          <w:sz w:val="24"/>
          <w:szCs w:val="24"/>
          <w:lang w:eastAsia="ru-RU"/>
        </w:rPr>
      </w:pPr>
    </w:p>
    <w:p w14:paraId="7AD09810" w14:textId="60B95B6B" w:rsidR="00856757" w:rsidRPr="002445D0" w:rsidRDefault="00856757"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1.</w:t>
      </w:r>
      <w:r w:rsidR="002317AE"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Предмет Договора</w:t>
      </w:r>
    </w:p>
    <w:p w14:paraId="2F66A06A" w14:textId="79068EAD" w:rsidR="00856757" w:rsidRPr="002445D0" w:rsidRDefault="002317AE"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1.1 </w:t>
      </w:r>
      <w:r w:rsidR="00856757" w:rsidRPr="002445D0">
        <w:rPr>
          <w:rFonts w:ascii="Times New Roman" w:eastAsia="Times New Roman" w:hAnsi="Times New Roman" w:cs="Times New Roman"/>
          <w:sz w:val="24"/>
          <w:szCs w:val="24"/>
          <w:lang w:eastAsia="ru-RU"/>
        </w:rPr>
        <w:t xml:space="preserve">Исполнитель обязуется оказать </w:t>
      </w:r>
      <w:r w:rsidR="00DE6460" w:rsidRPr="002445D0">
        <w:rPr>
          <w:rFonts w:ascii="Times New Roman" w:eastAsia="Times New Roman" w:hAnsi="Times New Roman" w:cs="Times New Roman"/>
          <w:sz w:val="24"/>
          <w:szCs w:val="24"/>
          <w:lang w:eastAsia="ru-RU"/>
        </w:rPr>
        <w:t xml:space="preserve">Доступ к Платформе Управления и мониторинга национальных проектов </w:t>
      </w:r>
      <w:r w:rsidR="00D074D4" w:rsidRPr="002445D0">
        <w:rPr>
          <w:rFonts w:ascii="Times New Roman" w:eastAsia="Times New Roman" w:hAnsi="Times New Roman" w:cs="Times New Roman"/>
          <w:sz w:val="24"/>
          <w:szCs w:val="24"/>
          <w:lang w:eastAsia="ru-RU"/>
        </w:rPr>
        <w:t>согласно Приложению 1 к Договору</w:t>
      </w:r>
      <w:r w:rsidR="00856757" w:rsidRPr="002445D0">
        <w:rPr>
          <w:rFonts w:ascii="Times New Roman" w:eastAsia="Times New Roman" w:hAnsi="Times New Roman" w:cs="Times New Roman"/>
          <w:sz w:val="24"/>
          <w:szCs w:val="24"/>
          <w:lang w:eastAsia="ru-RU"/>
        </w:rPr>
        <w:t xml:space="preserve">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14:paraId="0F24CD11" w14:textId="7AF55567" w:rsidR="00856757" w:rsidRPr="002445D0" w:rsidRDefault="002317AE"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1.2 </w:t>
      </w:r>
      <w:r w:rsidR="00B03359" w:rsidRPr="002445D0">
        <w:rPr>
          <w:rFonts w:ascii="Times New Roman" w:eastAsia="Times New Roman" w:hAnsi="Times New Roman" w:cs="Times New Roman"/>
          <w:sz w:val="24"/>
          <w:szCs w:val="24"/>
          <w:lang w:eastAsia="ru-RU"/>
        </w:rPr>
        <w:t>Перечисленные ниже документы и условия, оговоренные в них, образуют данный Договор и считаются его неотъемлемой частью, а именно: Перечень закупаемых Услуг (Приложение 1 к Договору), Техническая спецификация (Приложение 2 к Договору), Форма расчета доли внутристрановой цен</w:t>
      </w:r>
      <w:r w:rsidR="00E13E4B" w:rsidRPr="002445D0">
        <w:rPr>
          <w:rFonts w:ascii="Times New Roman" w:eastAsia="Times New Roman" w:hAnsi="Times New Roman" w:cs="Times New Roman"/>
          <w:sz w:val="24"/>
          <w:szCs w:val="24"/>
          <w:lang w:eastAsia="ru-RU"/>
        </w:rPr>
        <w:t>ности (Приложение 3 к Договору)</w:t>
      </w:r>
      <w:r w:rsidR="00B03359" w:rsidRPr="002445D0">
        <w:rPr>
          <w:rFonts w:ascii="Times New Roman" w:eastAsia="Times New Roman" w:hAnsi="Times New Roman" w:cs="Times New Roman"/>
          <w:sz w:val="24"/>
          <w:szCs w:val="24"/>
          <w:lang w:eastAsia="ru-RU"/>
        </w:rPr>
        <w:t>.</w:t>
      </w:r>
    </w:p>
    <w:p w14:paraId="11DBAE64" w14:textId="5A8136B5" w:rsidR="00856757" w:rsidRPr="002445D0" w:rsidRDefault="002317AE"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1.3 </w:t>
      </w:r>
      <w:r w:rsidR="00856757" w:rsidRPr="002445D0">
        <w:rPr>
          <w:rFonts w:ascii="Times New Roman" w:eastAsia="Times New Roman" w:hAnsi="Times New Roman" w:cs="Times New Roman"/>
          <w:sz w:val="24"/>
          <w:szCs w:val="24"/>
          <w:lang w:eastAsia="ru-RU"/>
        </w:rPr>
        <w:t>Услуги, оказываемые в рамках данного Договора, должны соответствовать или быть выше стандартов, указанных в Технической спецификации (Приложение 2 к Договору).</w:t>
      </w:r>
    </w:p>
    <w:p w14:paraId="2A1CB2DE" w14:textId="77777777" w:rsidR="002317AE" w:rsidRPr="002445D0" w:rsidRDefault="002317AE" w:rsidP="00E40A89">
      <w:pPr>
        <w:spacing w:after="0" w:line="240" w:lineRule="auto"/>
        <w:jc w:val="center"/>
        <w:rPr>
          <w:rFonts w:ascii="Times New Roman" w:eastAsia="Times New Roman" w:hAnsi="Times New Roman" w:cs="Times New Roman"/>
          <w:sz w:val="24"/>
          <w:szCs w:val="24"/>
          <w:lang w:eastAsia="ru-RU"/>
        </w:rPr>
      </w:pPr>
    </w:p>
    <w:p w14:paraId="169627FA" w14:textId="6E5C741A" w:rsidR="00856757" w:rsidRPr="002445D0" w:rsidRDefault="00856757"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2.</w:t>
      </w:r>
      <w:r w:rsidR="002317AE"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Сумма Договора и условия оплаты</w:t>
      </w:r>
    </w:p>
    <w:p w14:paraId="19886316" w14:textId="037FA1BC" w:rsidR="00856757" w:rsidRPr="00FE42CB"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2.1</w:t>
      </w:r>
      <w:r w:rsidR="002317A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Общая сумма настоящего Договора составляет</w:t>
      </w:r>
      <w:r w:rsidR="00E033D8" w:rsidRPr="002445D0">
        <w:rPr>
          <w:rFonts w:ascii="Times New Roman" w:eastAsia="Times New Roman" w:hAnsi="Times New Roman" w:cs="Times New Roman"/>
          <w:sz w:val="24"/>
          <w:szCs w:val="24"/>
          <w:lang w:eastAsia="ru-RU"/>
        </w:rPr>
        <w:t xml:space="preserve"> </w:t>
      </w:r>
      <w:r w:rsidR="005F695A">
        <w:rPr>
          <w:rFonts w:ascii="Times New Roman" w:eastAsia="Times New Roman" w:hAnsi="Times New Roman" w:cs="Times New Roman"/>
          <w:sz w:val="24"/>
          <w:szCs w:val="24"/>
          <w:lang w:eastAsia="ru-RU"/>
        </w:rPr>
        <w:t>__________</w:t>
      </w:r>
      <w:r w:rsidR="00E033D8"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w:t>
      </w:r>
      <w:r w:rsidR="005F695A">
        <w:rPr>
          <w:rFonts w:ascii="Times New Roman" w:eastAsia="Times New Roman" w:hAnsi="Times New Roman" w:cs="Times New Roman"/>
          <w:sz w:val="24"/>
          <w:szCs w:val="24"/>
          <w:lang w:eastAsia="ru-RU"/>
        </w:rPr>
        <w:t>______________________________________</w:t>
      </w:r>
      <w:r w:rsidR="00E033D8" w:rsidRPr="002445D0">
        <w:rPr>
          <w:rFonts w:ascii="Times New Roman" w:eastAsia="Times New Roman" w:hAnsi="Times New Roman" w:cs="Times New Roman"/>
          <w:sz w:val="24"/>
          <w:szCs w:val="24"/>
          <w:lang w:eastAsia="ru-RU"/>
        </w:rPr>
        <w:t xml:space="preserve">) тенге </w:t>
      </w:r>
      <w:r w:rsidRPr="002445D0">
        <w:rPr>
          <w:rFonts w:ascii="Times New Roman" w:eastAsia="Times New Roman" w:hAnsi="Times New Roman" w:cs="Times New Roman"/>
          <w:sz w:val="24"/>
          <w:szCs w:val="24"/>
          <w:lang w:eastAsia="ru-RU"/>
        </w:rPr>
        <w:t xml:space="preserve">и включает все расходы, необходимые для надлежащего исполнения условий Договора, </w:t>
      </w:r>
      <w:r w:rsidR="0020408C" w:rsidRPr="002445D0">
        <w:rPr>
          <w:rFonts w:ascii="Times New Roman" w:hAnsi="Times New Roman" w:cs="Times New Roman"/>
          <w:sz w:val="24"/>
          <w:szCs w:val="24"/>
        </w:rPr>
        <w:t>а также все налоги и сборы, предусмотренные законодательством Республики Казахстан</w:t>
      </w:r>
      <w:r w:rsidR="0020408C" w:rsidRPr="00FE42CB">
        <w:rPr>
          <w:rFonts w:ascii="Times New Roman" w:hAnsi="Times New Roman" w:cs="Times New Roman"/>
          <w:sz w:val="24"/>
          <w:szCs w:val="24"/>
        </w:rPr>
        <w:t xml:space="preserve">, в том числе НДС </w:t>
      </w:r>
      <w:r w:rsidR="005F695A">
        <w:rPr>
          <w:rFonts w:ascii="Times New Roman" w:hAnsi="Times New Roman" w:cs="Times New Roman"/>
          <w:sz w:val="24"/>
          <w:szCs w:val="24"/>
          <w:lang w:val="kk-KZ"/>
        </w:rPr>
        <w:t>___________</w:t>
      </w:r>
      <w:r w:rsidR="0020408C" w:rsidRPr="00FE42CB">
        <w:rPr>
          <w:rFonts w:ascii="Times New Roman" w:hAnsi="Times New Roman" w:cs="Times New Roman"/>
          <w:sz w:val="24"/>
          <w:szCs w:val="24"/>
        </w:rPr>
        <w:t xml:space="preserve">  (</w:t>
      </w:r>
      <w:r w:rsidR="005F695A">
        <w:rPr>
          <w:rFonts w:ascii="Times New Roman" w:hAnsi="Times New Roman" w:cs="Times New Roman"/>
          <w:sz w:val="24"/>
          <w:szCs w:val="24"/>
          <w:lang w:val="kk-KZ"/>
        </w:rPr>
        <w:t>__________________________________________</w:t>
      </w:r>
      <w:r w:rsidR="0020408C" w:rsidRPr="00FE42CB">
        <w:rPr>
          <w:rFonts w:ascii="Times New Roman" w:hAnsi="Times New Roman" w:cs="Times New Roman"/>
          <w:sz w:val="24"/>
          <w:szCs w:val="24"/>
        </w:rPr>
        <w:t xml:space="preserve">) тенге </w:t>
      </w:r>
      <w:r w:rsidRPr="00FE42CB">
        <w:rPr>
          <w:rFonts w:ascii="Times New Roman" w:eastAsia="Times New Roman" w:hAnsi="Times New Roman" w:cs="Times New Roman"/>
          <w:sz w:val="24"/>
          <w:szCs w:val="24"/>
          <w:lang w:eastAsia="ru-RU"/>
        </w:rPr>
        <w:t>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roofErr w:type="gramEnd"/>
    </w:p>
    <w:p w14:paraId="204DFE7D" w14:textId="2817FFAA" w:rsidR="00856757" w:rsidRPr="00FE42CB"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FE42CB">
        <w:rPr>
          <w:rFonts w:ascii="Times New Roman" w:eastAsia="Times New Roman" w:hAnsi="Times New Roman" w:cs="Times New Roman"/>
          <w:sz w:val="24"/>
          <w:szCs w:val="24"/>
          <w:lang w:eastAsia="ru-RU"/>
        </w:rPr>
        <w:t>2.2</w:t>
      </w:r>
      <w:r w:rsidR="002317AE" w:rsidRPr="00FE42CB">
        <w:rPr>
          <w:rFonts w:ascii="Times New Roman" w:eastAsia="Times New Roman" w:hAnsi="Times New Roman" w:cs="Times New Roman"/>
          <w:sz w:val="24"/>
          <w:szCs w:val="24"/>
          <w:lang w:eastAsia="ru-RU"/>
        </w:rPr>
        <w:t xml:space="preserve"> </w:t>
      </w:r>
      <w:r w:rsidRPr="00FE42CB">
        <w:rPr>
          <w:rFonts w:ascii="Times New Roman" w:eastAsia="Times New Roman" w:hAnsi="Times New Roman" w:cs="Times New Roman"/>
          <w:sz w:val="24"/>
          <w:szCs w:val="24"/>
          <w:lang w:eastAsia="ru-RU"/>
        </w:rPr>
        <w:t>Общее соотношение видов оплаты п</w:t>
      </w:r>
      <w:r w:rsidR="00E033D8" w:rsidRPr="00FE42CB">
        <w:rPr>
          <w:rFonts w:ascii="Times New Roman" w:eastAsia="Times New Roman" w:hAnsi="Times New Roman" w:cs="Times New Roman"/>
          <w:sz w:val="24"/>
          <w:szCs w:val="24"/>
          <w:lang w:eastAsia="ru-RU"/>
        </w:rPr>
        <w:t>о договору указано в Приложении</w:t>
      </w:r>
      <w:r w:rsidRPr="00FE42CB">
        <w:rPr>
          <w:rFonts w:ascii="Times New Roman" w:eastAsia="Times New Roman" w:hAnsi="Times New Roman" w:cs="Times New Roman"/>
          <w:sz w:val="24"/>
          <w:szCs w:val="24"/>
          <w:lang w:eastAsia="ru-RU"/>
        </w:rPr>
        <w:t xml:space="preserve"> 1 к Договору.</w:t>
      </w:r>
    </w:p>
    <w:p w14:paraId="6B28BD6D" w14:textId="3E190D19" w:rsidR="00856757" w:rsidRPr="00FE42CB"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FE42CB">
        <w:rPr>
          <w:rFonts w:ascii="Times New Roman" w:eastAsia="Times New Roman" w:hAnsi="Times New Roman" w:cs="Times New Roman"/>
          <w:sz w:val="24"/>
          <w:szCs w:val="24"/>
          <w:lang w:eastAsia="ru-RU"/>
        </w:rPr>
        <w:t>2.3</w:t>
      </w:r>
      <w:r w:rsidR="002317AE" w:rsidRPr="00FE42CB">
        <w:rPr>
          <w:rFonts w:ascii="Times New Roman" w:eastAsia="Times New Roman" w:hAnsi="Times New Roman" w:cs="Times New Roman"/>
          <w:sz w:val="24"/>
          <w:szCs w:val="24"/>
          <w:lang w:eastAsia="ru-RU"/>
        </w:rPr>
        <w:t xml:space="preserve"> </w:t>
      </w:r>
      <w:r w:rsidRPr="00FE42CB">
        <w:rPr>
          <w:rFonts w:ascii="Times New Roman" w:eastAsia="Times New Roman" w:hAnsi="Times New Roman" w:cs="Times New Roman"/>
          <w:sz w:val="24"/>
          <w:szCs w:val="24"/>
          <w:lang w:eastAsia="ru-RU"/>
        </w:rPr>
        <w:t>Оплата по договору производится в следующем порядке:</w:t>
      </w:r>
    </w:p>
    <w:p w14:paraId="49B5EA91" w14:textId="2DF489E7" w:rsidR="00856757" w:rsidRPr="00FE42CB"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FE42CB">
        <w:rPr>
          <w:rFonts w:ascii="Times New Roman" w:eastAsia="Times New Roman" w:hAnsi="Times New Roman" w:cs="Times New Roman"/>
          <w:sz w:val="24"/>
          <w:szCs w:val="24"/>
          <w:lang w:eastAsia="ru-RU"/>
        </w:rPr>
        <w:t>2.</w:t>
      </w:r>
      <w:r w:rsidR="00E033D8" w:rsidRPr="00FE42CB">
        <w:rPr>
          <w:rFonts w:ascii="Times New Roman" w:eastAsia="Times New Roman" w:hAnsi="Times New Roman" w:cs="Times New Roman"/>
          <w:sz w:val="24"/>
          <w:szCs w:val="24"/>
          <w:lang w:eastAsia="ru-RU"/>
        </w:rPr>
        <w:t xml:space="preserve">3.1 </w:t>
      </w:r>
      <w:r w:rsidRPr="00FE42CB">
        <w:rPr>
          <w:rFonts w:ascii="Times New Roman" w:eastAsia="Times New Roman" w:hAnsi="Times New Roman" w:cs="Times New Roman"/>
          <w:sz w:val="24"/>
          <w:szCs w:val="24"/>
          <w:lang w:eastAsia="ru-RU"/>
        </w:rPr>
        <w:t>Оплата за оказанные Услуги</w:t>
      </w:r>
      <w:r w:rsidR="006623CA" w:rsidRPr="00FE42CB">
        <w:rPr>
          <w:rFonts w:ascii="Times New Roman" w:eastAsia="Times New Roman" w:hAnsi="Times New Roman" w:cs="Times New Roman"/>
          <w:sz w:val="24"/>
          <w:szCs w:val="24"/>
          <w:lang w:eastAsia="ru-RU"/>
        </w:rPr>
        <w:t xml:space="preserve"> </w:t>
      </w:r>
      <w:r w:rsidR="006623CA" w:rsidRPr="00FE42CB">
        <w:rPr>
          <w:rFonts w:ascii="Times New Roman" w:eastAsia="Times New Roman" w:hAnsi="Times New Roman" w:cs="Times New Roman"/>
          <w:sz w:val="24"/>
          <w:szCs w:val="24"/>
          <w:lang w:val="kk-KZ" w:eastAsia="ru-RU"/>
        </w:rPr>
        <w:t xml:space="preserve">производится </w:t>
      </w:r>
      <w:r w:rsidR="00B438EB" w:rsidRPr="00FE42CB">
        <w:rPr>
          <w:rFonts w:ascii="Times New Roman" w:eastAsia="Times New Roman" w:hAnsi="Times New Roman" w:cs="Times New Roman"/>
          <w:sz w:val="24"/>
          <w:szCs w:val="24"/>
          <w:lang w:val="kk-KZ" w:eastAsia="ru-RU"/>
        </w:rPr>
        <w:t>за</w:t>
      </w:r>
      <w:r w:rsidR="00A458A5" w:rsidRPr="00FE42CB">
        <w:rPr>
          <w:rFonts w:ascii="Times New Roman" w:eastAsia="Times New Roman" w:hAnsi="Times New Roman" w:cs="Times New Roman"/>
          <w:sz w:val="24"/>
          <w:szCs w:val="24"/>
          <w:lang w:val="kk-KZ" w:eastAsia="ru-RU"/>
        </w:rPr>
        <w:t xml:space="preserve"> пол</w:t>
      </w:r>
      <w:r w:rsidR="00B438EB" w:rsidRPr="00FE42CB">
        <w:rPr>
          <w:rFonts w:ascii="Times New Roman" w:eastAsia="Times New Roman" w:hAnsi="Times New Roman" w:cs="Times New Roman"/>
          <w:sz w:val="24"/>
          <w:szCs w:val="24"/>
          <w:lang w:val="kk-KZ" w:eastAsia="ru-RU"/>
        </w:rPr>
        <w:t>у</w:t>
      </w:r>
      <w:r w:rsidR="00A458A5" w:rsidRPr="00FE42CB">
        <w:rPr>
          <w:rFonts w:ascii="Times New Roman" w:eastAsia="Times New Roman" w:hAnsi="Times New Roman" w:cs="Times New Roman"/>
          <w:sz w:val="24"/>
          <w:szCs w:val="24"/>
          <w:lang w:val="kk-KZ" w:eastAsia="ru-RU"/>
        </w:rPr>
        <w:t>год</w:t>
      </w:r>
      <w:r w:rsidR="00B438EB" w:rsidRPr="00FE42CB">
        <w:rPr>
          <w:rFonts w:ascii="Times New Roman" w:eastAsia="Times New Roman" w:hAnsi="Times New Roman" w:cs="Times New Roman"/>
          <w:sz w:val="24"/>
          <w:szCs w:val="24"/>
          <w:lang w:val="kk-KZ" w:eastAsia="ru-RU"/>
        </w:rPr>
        <w:t>ие</w:t>
      </w:r>
      <w:r w:rsidR="006623CA" w:rsidRPr="00FE42CB">
        <w:rPr>
          <w:rFonts w:ascii="Times New Roman" w:eastAsia="Times New Roman" w:hAnsi="Times New Roman" w:cs="Times New Roman"/>
          <w:sz w:val="24"/>
          <w:szCs w:val="24"/>
          <w:lang w:val="kk-KZ" w:eastAsia="ru-RU"/>
        </w:rPr>
        <w:t xml:space="preserve"> </w:t>
      </w:r>
      <w:r w:rsidR="00B438EB" w:rsidRPr="00FE42CB">
        <w:rPr>
          <w:rFonts w:ascii="Times New Roman" w:eastAsia="Times New Roman" w:hAnsi="Times New Roman" w:cs="Times New Roman"/>
          <w:sz w:val="24"/>
          <w:szCs w:val="24"/>
          <w:lang w:val="kk-KZ" w:eastAsia="ru-RU"/>
        </w:rPr>
        <w:t xml:space="preserve">не позднее </w:t>
      </w:r>
      <w:r w:rsidR="005B7897" w:rsidRPr="00FE42CB">
        <w:rPr>
          <w:rFonts w:ascii="Times New Roman" w:eastAsia="Times New Roman" w:hAnsi="Times New Roman" w:cs="Times New Roman"/>
          <w:sz w:val="24"/>
          <w:szCs w:val="24"/>
          <w:lang w:val="kk-KZ" w:eastAsia="ru-RU"/>
        </w:rPr>
        <w:t xml:space="preserve">                               </w:t>
      </w:r>
      <w:r w:rsidR="00B438EB" w:rsidRPr="00FE42CB">
        <w:rPr>
          <w:rFonts w:ascii="Times New Roman" w:eastAsia="Times New Roman" w:hAnsi="Times New Roman" w:cs="Times New Roman"/>
          <w:sz w:val="24"/>
          <w:szCs w:val="24"/>
          <w:lang w:val="kk-KZ" w:eastAsia="ru-RU"/>
        </w:rPr>
        <w:t>1</w:t>
      </w:r>
      <w:r w:rsidR="006623CA" w:rsidRPr="00FE42CB">
        <w:rPr>
          <w:rFonts w:ascii="Times New Roman" w:eastAsia="Times New Roman" w:hAnsi="Times New Roman" w:cs="Times New Roman"/>
          <w:sz w:val="24"/>
          <w:szCs w:val="24"/>
          <w:lang w:val="kk-KZ" w:eastAsia="ru-RU"/>
        </w:rPr>
        <w:t>5</w:t>
      </w:r>
      <w:r w:rsidR="00B438EB" w:rsidRPr="00FE42CB">
        <w:rPr>
          <w:rFonts w:ascii="Times New Roman" w:eastAsia="Times New Roman" w:hAnsi="Times New Roman" w:cs="Times New Roman"/>
          <w:sz w:val="24"/>
          <w:szCs w:val="24"/>
          <w:lang w:val="kk-KZ" w:eastAsia="ru-RU"/>
        </w:rPr>
        <w:t xml:space="preserve"> (пятнадцати)</w:t>
      </w:r>
      <w:r w:rsidR="006623CA" w:rsidRPr="00FE42CB">
        <w:rPr>
          <w:rFonts w:ascii="Times New Roman" w:eastAsia="Times New Roman" w:hAnsi="Times New Roman" w:cs="Times New Roman"/>
          <w:sz w:val="24"/>
          <w:szCs w:val="24"/>
          <w:lang w:val="kk-KZ" w:eastAsia="ru-RU"/>
        </w:rPr>
        <w:t xml:space="preserve"> </w:t>
      </w:r>
      <w:r w:rsidR="00B438EB" w:rsidRPr="00FE42CB">
        <w:rPr>
          <w:rFonts w:ascii="Times New Roman" w:eastAsia="Times New Roman" w:hAnsi="Times New Roman" w:cs="Times New Roman"/>
          <w:sz w:val="24"/>
          <w:szCs w:val="24"/>
          <w:lang w:val="kk-KZ" w:eastAsia="ru-RU"/>
        </w:rPr>
        <w:t xml:space="preserve">рабочих дней сдаты подписания Акта оказанных услуг, </w:t>
      </w:r>
      <w:r w:rsidR="006623CA" w:rsidRPr="00FE42CB">
        <w:rPr>
          <w:rFonts w:ascii="Times New Roman" w:eastAsia="Times New Roman" w:hAnsi="Times New Roman" w:cs="Times New Roman"/>
          <w:sz w:val="24"/>
          <w:szCs w:val="24"/>
          <w:lang w:eastAsia="ru-RU"/>
        </w:rPr>
        <w:t>при этом о</w:t>
      </w:r>
      <w:r w:rsidR="006623CA" w:rsidRPr="00FE42CB">
        <w:rPr>
          <w:rFonts w:ascii="Times New Roman" w:eastAsia="Times New Roman" w:hAnsi="Times New Roman" w:cs="Times New Roman"/>
          <w:sz w:val="24"/>
          <w:szCs w:val="24"/>
          <w:lang w:val="kk-KZ" w:eastAsia="ru-RU"/>
        </w:rPr>
        <w:t xml:space="preserve">плата за </w:t>
      </w:r>
      <w:r w:rsidR="00A458A5" w:rsidRPr="00FE42CB">
        <w:rPr>
          <w:rFonts w:ascii="Times New Roman" w:eastAsia="Times New Roman" w:hAnsi="Times New Roman" w:cs="Times New Roman"/>
          <w:sz w:val="24"/>
          <w:szCs w:val="24"/>
          <w:lang w:val="kk-KZ" w:eastAsia="ru-RU"/>
        </w:rPr>
        <w:t>второе полугодие</w:t>
      </w:r>
      <w:r w:rsidR="006623CA" w:rsidRPr="00FE42CB">
        <w:rPr>
          <w:rFonts w:ascii="Times New Roman" w:eastAsia="Times New Roman" w:hAnsi="Times New Roman" w:cs="Times New Roman"/>
          <w:sz w:val="24"/>
          <w:szCs w:val="24"/>
          <w:lang w:val="kk-KZ" w:eastAsia="ru-RU"/>
        </w:rPr>
        <w:t xml:space="preserve"> 202</w:t>
      </w:r>
      <w:r w:rsidR="00885B34">
        <w:rPr>
          <w:rFonts w:ascii="Times New Roman" w:eastAsia="Times New Roman" w:hAnsi="Times New Roman" w:cs="Times New Roman"/>
          <w:sz w:val="24"/>
          <w:szCs w:val="24"/>
          <w:lang w:val="kk-KZ" w:eastAsia="ru-RU"/>
        </w:rPr>
        <w:t>6</w:t>
      </w:r>
      <w:r w:rsidR="006623CA" w:rsidRPr="00FE42CB">
        <w:rPr>
          <w:rFonts w:ascii="Times New Roman" w:eastAsia="Times New Roman" w:hAnsi="Times New Roman" w:cs="Times New Roman"/>
          <w:sz w:val="24"/>
          <w:szCs w:val="24"/>
          <w:lang w:val="kk-KZ" w:eastAsia="ru-RU"/>
        </w:rPr>
        <w:t xml:space="preserve"> </w:t>
      </w:r>
      <w:r w:rsidR="00B438EB" w:rsidRPr="00FE42CB">
        <w:rPr>
          <w:rFonts w:ascii="Times New Roman" w:eastAsia="Times New Roman" w:hAnsi="Times New Roman" w:cs="Times New Roman"/>
          <w:sz w:val="24"/>
          <w:szCs w:val="24"/>
          <w:lang w:val="kk-KZ" w:eastAsia="ru-RU"/>
        </w:rPr>
        <w:t>года производится не позднее 31</w:t>
      </w:r>
      <w:r w:rsidR="006623CA" w:rsidRPr="00FE42CB">
        <w:rPr>
          <w:rFonts w:ascii="Times New Roman" w:eastAsia="Times New Roman" w:hAnsi="Times New Roman" w:cs="Times New Roman"/>
          <w:sz w:val="24"/>
          <w:szCs w:val="24"/>
          <w:lang w:val="kk-KZ" w:eastAsia="ru-RU"/>
        </w:rPr>
        <w:t xml:space="preserve"> декабря 202</w:t>
      </w:r>
      <w:r w:rsidR="00885B34">
        <w:rPr>
          <w:rFonts w:ascii="Times New Roman" w:eastAsia="Times New Roman" w:hAnsi="Times New Roman" w:cs="Times New Roman"/>
          <w:sz w:val="24"/>
          <w:szCs w:val="24"/>
          <w:lang w:val="kk-KZ" w:eastAsia="ru-RU"/>
        </w:rPr>
        <w:t>6</w:t>
      </w:r>
      <w:r w:rsidR="006623CA" w:rsidRPr="00FE42CB">
        <w:rPr>
          <w:rFonts w:ascii="Times New Roman" w:eastAsia="Times New Roman" w:hAnsi="Times New Roman" w:cs="Times New Roman"/>
          <w:sz w:val="24"/>
          <w:szCs w:val="24"/>
          <w:lang w:val="kk-KZ" w:eastAsia="ru-RU"/>
        </w:rPr>
        <w:t xml:space="preserve"> года</w:t>
      </w:r>
      <w:r w:rsidRPr="00FE42CB">
        <w:rPr>
          <w:rFonts w:ascii="Times New Roman" w:eastAsia="Times New Roman" w:hAnsi="Times New Roman" w:cs="Times New Roman"/>
          <w:sz w:val="24"/>
          <w:szCs w:val="24"/>
          <w:lang w:eastAsia="ru-RU"/>
        </w:rPr>
        <w:t xml:space="preserve"> и предоставления следующего (их) документа (</w:t>
      </w:r>
      <w:proofErr w:type="spellStart"/>
      <w:r w:rsidRPr="00FE42CB">
        <w:rPr>
          <w:rFonts w:ascii="Times New Roman" w:eastAsia="Times New Roman" w:hAnsi="Times New Roman" w:cs="Times New Roman"/>
          <w:sz w:val="24"/>
          <w:szCs w:val="24"/>
          <w:lang w:eastAsia="ru-RU"/>
        </w:rPr>
        <w:t>ов</w:t>
      </w:r>
      <w:proofErr w:type="spellEnd"/>
      <w:r w:rsidRPr="00FE42CB">
        <w:rPr>
          <w:rFonts w:ascii="Times New Roman" w:eastAsia="Times New Roman" w:hAnsi="Times New Roman" w:cs="Times New Roman"/>
          <w:sz w:val="24"/>
          <w:szCs w:val="24"/>
          <w:lang w:eastAsia="ru-RU"/>
        </w:rPr>
        <w:t>):</w:t>
      </w:r>
    </w:p>
    <w:p w14:paraId="62F493E4" w14:textId="3A889027" w:rsidR="00856757" w:rsidRPr="00FE42CB"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FE42CB">
        <w:rPr>
          <w:rFonts w:ascii="Times New Roman" w:eastAsia="Times New Roman" w:hAnsi="Times New Roman" w:cs="Times New Roman"/>
          <w:sz w:val="24"/>
          <w:szCs w:val="24"/>
          <w:lang w:eastAsia="ru-RU"/>
        </w:rPr>
        <w:t>2.</w:t>
      </w:r>
      <w:r w:rsidR="00E033D8" w:rsidRPr="00FE42CB">
        <w:rPr>
          <w:rFonts w:ascii="Times New Roman" w:eastAsia="Times New Roman" w:hAnsi="Times New Roman" w:cs="Times New Roman"/>
          <w:sz w:val="24"/>
          <w:szCs w:val="24"/>
          <w:lang w:eastAsia="ru-RU"/>
        </w:rPr>
        <w:t>3</w:t>
      </w:r>
      <w:r w:rsidRPr="00FE42CB">
        <w:rPr>
          <w:rFonts w:ascii="Times New Roman" w:eastAsia="Times New Roman" w:hAnsi="Times New Roman" w:cs="Times New Roman"/>
          <w:sz w:val="24"/>
          <w:szCs w:val="24"/>
          <w:lang w:eastAsia="ru-RU"/>
        </w:rPr>
        <w:t>.1</w:t>
      </w:r>
      <w:r w:rsidR="00E033D8" w:rsidRPr="00FE42CB">
        <w:rPr>
          <w:rFonts w:ascii="Times New Roman" w:eastAsia="Times New Roman" w:hAnsi="Times New Roman" w:cs="Times New Roman"/>
          <w:sz w:val="24"/>
          <w:szCs w:val="24"/>
          <w:lang w:eastAsia="ru-RU"/>
        </w:rPr>
        <w:t xml:space="preserve">.1 </w:t>
      </w:r>
      <w:r w:rsidRPr="00FE42CB">
        <w:rPr>
          <w:rFonts w:ascii="Times New Roman" w:eastAsia="Times New Roman" w:hAnsi="Times New Roman" w:cs="Times New Roman"/>
          <w:sz w:val="24"/>
          <w:szCs w:val="24"/>
          <w:lang w:eastAsia="ru-RU"/>
        </w:rPr>
        <w:t>Расчета внутристрановой ценности на весь объем Услуг, оказанных в рамках Договора;</w:t>
      </w:r>
    </w:p>
    <w:p w14:paraId="5BDA7C26" w14:textId="59F47DEA" w:rsidR="00856757" w:rsidRPr="00FE42CB"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FE42CB">
        <w:rPr>
          <w:rFonts w:ascii="Times New Roman" w:eastAsia="Times New Roman" w:hAnsi="Times New Roman" w:cs="Times New Roman"/>
          <w:sz w:val="24"/>
          <w:szCs w:val="24"/>
          <w:lang w:eastAsia="ru-RU"/>
        </w:rPr>
        <w:t>2.</w:t>
      </w:r>
      <w:r w:rsidR="00E033D8" w:rsidRPr="00FE42CB">
        <w:rPr>
          <w:rFonts w:ascii="Times New Roman" w:eastAsia="Times New Roman" w:hAnsi="Times New Roman" w:cs="Times New Roman"/>
          <w:sz w:val="24"/>
          <w:szCs w:val="24"/>
          <w:lang w:eastAsia="ru-RU"/>
        </w:rPr>
        <w:t>3</w:t>
      </w:r>
      <w:r w:rsidRPr="00FE42CB">
        <w:rPr>
          <w:rFonts w:ascii="Times New Roman" w:eastAsia="Times New Roman" w:hAnsi="Times New Roman" w:cs="Times New Roman"/>
          <w:sz w:val="24"/>
          <w:szCs w:val="24"/>
          <w:lang w:eastAsia="ru-RU"/>
        </w:rPr>
        <w:t>.</w:t>
      </w:r>
      <w:r w:rsidR="00E033D8" w:rsidRPr="00FE42CB">
        <w:rPr>
          <w:rFonts w:ascii="Times New Roman" w:eastAsia="Times New Roman" w:hAnsi="Times New Roman" w:cs="Times New Roman"/>
          <w:sz w:val="24"/>
          <w:szCs w:val="24"/>
          <w:lang w:eastAsia="ru-RU"/>
        </w:rPr>
        <w:t xml:space="preserve">1.2 </w:t>
      </w:r>
      <w:proofErr w:type="gramStart"/>
      <w:r w:rsidRPr="00FE42CB">
        <w:rPr>
          <w:rFonts w:ascii="Times New Roman" w:eastAsia="Times New Roman" w:hAnsi="Times New Roman" w:cs="Times New Roman"/>
          <w:sz w:val="24"/>
          <w:szCs w:val="24"/>
          <w:lang w:eastAsia="ru-RU"/>
        </w:rPr>
        <w:t>Счет-фактуры</w:t>
      </w:r>
      <w:proofErr w:type="gramEnd"/>
      <w:r w:rsidRPr="00FE42CB">
        <w:rPr>
          <w:rFonts w:ascii="Times New Roman" w:eastAsia="Times New Roman" w:hAnsi="Times New Roman" w:cs="Times New Roman"/>
          <w:sz w:val="24"/>
          <w:szCs w:val="24"/>
          <w:lang w:eastAsia="ru-RU"/>
        </w:rPr>
        <w:t xml:space="preserve"> в электронной форме, выписанной посредством информационной системы «Электронные счета-фактуры;</w:t>
      </w:r>
    </w:p>
    <w:p w14:paraId="67D9B457" w14:textId="6CF3542F" w:rsidR="00856757" w:rsidRPr="00FE42CB"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FE42CB">
        <w:rPr>
          <w:rFonts w:ascii="Times New Roman" w:eastAsia="Times New Roman" w:hAnsi="Times New Roman" w:cs="Times New Roman"/>
          <w:sz w:val="24"/>
          <w:szCs w:val="24"/>
          <w:lang w:eastAsia="ru-RU"/>
        </w:rPr>
        <w:t>2.</w:t>
      </w:r>
      <w:r w:rsidR="00E033D8" w:rsidRPr="00FE42CB">
        <w:rPr>
          <w:rFonts w:ascii="Times New Roman" w:eastAsia="Times New Roman" w:hAnsi="Times New Roman" w:cs="Times New Roman"/>
          <w:sz w:val="24"/>
          <w:szCs w:val="24"/>
          <w:lang w:eastAsia="ru-RU"/>
        </w:rPr>
        <w:t>3</w:t>
      </w:r>
      <w:r w:rsidRPr="00FE42CB">
        <w:rPr>
          <w:rFonts w:ascii="Times New Roman" w:eastAsia="Times New Roman" w:hAnsi="Times New Roman" w:cs="Times New Roman"/>
          <w:sz w:val="24"/>
          <w:szCs w:val="24"/>
          <w:lang w:eastAsia="ru-RU"/>
        </w:rPr>
        <w:t>.</w:t>
      </w:r>
      <w:r w:rsidR="00E033D8" w:rsidRPr="00FE42CB">
        <w:rPr>
          <w:rFonts w:ascii="Times New Roman" w:eastAsia="Times New Roman" w:hAnsi="Times New Roman" w:cs="Times New Roman"/>
          <w:sz w:val="24"/>
          <w:szCs w:val="24"/>
          <w:lang w:eastAsia="ru-RU"/>
        </w:rPr>
        <w:t xml:space="preserve">1.3 </w:t>
      </w:r>
      <w:r w:rsidRPr="00FE42CB">
        <w:rPr>
          <w:rFonts w:ascii="Times New Roman" w:eastAsia="Times New Roman" w:hAnsi="Times New Roman" w:cs="Times New Roman"/>
          <w:sz w:val="24"/>
          <w:szCs w:val="24"/>
          <w:lang w:eastAsia="ru-RU"/>
        </w:rPr>
        <w:t>Оригинала Акта оказанных Услуг.</w:t>
      </w:r>
    </w:p>
    <w:p w14:paraId="3EF24AE1" w14:textId="37E3CE81" w:rsidR="002A2136"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FE42CB">
        <w:rPr>
          <w:rFonts w:ascii="Times New Roman" w:eastAsia="Times New Roman" w:hAnsi="Times New Roman" w:cs="Times New Roman"/>
          <w:sz w:val="24"/>
          <w:szCs w:val="24"/>
          <w:lang w:eastAsia="ru-RU"/>
        </w:rPr>
        <w:t>2.</w:t>
      </w:r>
      <w:r w:rsidR="008E5EAC" w:rsidRPr="00FE42CB">
        <w:rPr>
          <w:rFonts w:ascii="Times New Roman" w:eastAsia="Times New Roman" w:hAnsi="Times New Roman" w:cs="Times New Roman"/>
          <w:sz w:val="24"/>
          <w:szCs w:val="24"/>
          <w:lang w:eastAsia="ru-RU"/>
        </w:rPr>
        <w:t xml:space="preserve">4 </w:t>
      </w:r>
      <w:r w:rsidRPr="00FE42CB">
        <w:rPr>
          <w:rFonts w:ascii="Times New Roman" w:eastAsia="Times New Roman" w:hAnsi="Times New Roman" w:cs="Times New Roman"/>
          <w:sz w:val="24"/>
          <w:szCs w:val="24"/>
          <w:lang w:eastAsia="ru-RU"/>
        </w:rPr>
        <w:t>Акт (ы) оказанных Услуг</w:t>
      </w:r>
      <w:r w:rsidR="008E5EAC" w:rsidRPr="00FE42CB">
        <w:rPr>
          <w:rFonts w:ascii="Times New Roman" w:eastAsia="Times New Roman" w:hAnsi="Times New Roman" w:cs="Times New Roman"/>
          <w:sz w:val="24"/>
          <w:szCs w:val="24"/>
          <w:lang w:eastAsia="ru-RU"/>
        </w:rPr>
        <w:t xml:space="preserve">, </w:t>
      </w:r>
      <w:proofErr w:type="gramStart"/>
      <w:r w:rsidR="008E5EAC" w:rsidRPr="00FE42CB">
        <w:rPr>
          <w:rFonts w:ascii="Times New Roman" w:eastAsia="Times New Roman" w:hAnsi="Times New Roman" w:cs="Times New Roman"/>
          <w:sz w:val="24"/>
          <w:szCs w:val="24"/>
          <w:lang w:eastAsia="ru-RU"/>
        </w:rPr>
        <w:t>оформленные</w:t>
      </w:r>
      <w:proofErr w:type="gramEnd"/>
      <w:r w:rsidR="008E5EAC" w:rsidRPr="00FE42CB">
        <w:rPr>
          <w:rFonts w:ascii="Times New Roman" w:eastAsia="Times New Roman" w:hAnsi="Times New Roman" w:cs="Times New Roman"/>
          <w:sz w:val="24"/>
          <w:szCs w:val="24"/>
          <w:lang w:eastAsia="ru-RU"/>
        </w:rPr>
        <w:t xml:space="preserve"> и подписанные</w:t>
      </w:r>
      <w:r w:rsidR="008E5EAC" w:rsidRPr="002445D0">
        <w:rPr>
          <w:rFonts w:ascii="Times New Roman" w:eastAsia="Times New Roman" w:hAnsi="Times New Roman" w:cs="Times New Roman"/>
          <w:sz w:val="24"/>
          <w:szCs w:val="24"/>
          <w:lang w:eastAsia="ru-RU"/>
        </w:rPr>
        <w:t xml:space="preserve"> в соответствии с законодательством,</w:t>
      </w:r>
      <w:r w:rsidRPr="002445D0">
        <w:rPr>
          <w:rFonts w:ascii="Times New Roman" w:eastAsia="Times New Roman" w:hAnsi="Times New Roman" w:cs="Times New Roman"/>
          <w:sz w:val="24"/>
          <w:szCs w:val="24"/>
          <w:lang w:eastAsia="ru-RU"/>
        </w:rPr>
        <w:t xml:space="preserve"> </w:t>
      </w:r>
      <w:r w:rsidR="008E5EAC" w:rsidRPr="002445D0">
        <w:rPr>
          <w:rFonts w:ascii="Times New Roman" w:eastAsia="Times New Roman" w:hAnsi="Times New Roman" w:cs="Times New Roman"/>
          <w:sz w:val="24"/>
          <w:szCs w:val="24"/>
          <w:lang w:eastAsia="ru-RU"/>
        </w:rPr>
        <w:t>предоставляются</w:t>
      </w:r>
      <w:r w:rsidRPr="002445D0">
        <w:rPr>
          <w:rFonts w:ascii="Times New Roman" w:eastAsia="Times New Roman" w:hAnsi="Times New Roman" w:cs="Times New Roman"/>
          <w:sz w:val="24"/>
          <w:szCs w:val="24"/>
          <w:lang w:eastAsia="ru-RU"/>
        </w:rPr>
        <w:t xml:space="preserve"> Исполнителем Заказчику </w:t>
      </w:r>
      <w:r w:rsidR="008E5EAC" w:rsidRPr="002445D0">
        <w:rPr>
          <w:rFonts w:ascii="Times New Roman" w:eastAsia="Times New Roman" w:hAnsi="Times New Roman" w:cs="Times New Roman"/>
          <w:sz w:val="24"/>
          <w:szCs w:val="24"/>
          <w:lang w:eastAsia="ru-RU"/>
        </w:rPr>
        <w:t>нарочно</w:t>
      </w:r>
      <w:r w:rsidRPr="002445D0">
        <w:rPr>
          <w:rFonts w:ascii="Times New Roman" w:eastAsia="Times New Roman" w:hAnsi="Times New Roman" w:cs="Times New Roman"/>
          <w:sz w:val="24"/>
          <w:szCs w:val="24"/>
          <w:lang w:eastAsia="ru-RU"/>
        </w:rPr>
        <w:t>.</w:t>
      </w:r>
    </w:p>
    <w:p w14:paraId="5D14DA8C" w14:textId="28ADBDB4"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2.</w:t>
      </w:r>
      <w:r w:rsidR="008E5EAC" w:rsidRPr="002445D0">
        <w:rPr>
          <w:rFonts w:ascii="Times New Roman" w:eastAsia="Times New Roman" w:hAnsi="Times New Roman" w:cs="Times New Roman"/>
          <w:sz w:val="24"/>
          <w:szCs w:val="24"/>
          <w:lang w:eastAsia="ru-RU"/>
        </w:rPr>
        <w:t>5</w:t>
      </w:r>
      <w:proofErr w:type="gramStart"/>
      <w:r w:rsidR="008E5EAC"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 xml:space="preserve">о завершению оказания Услуг в полном объеме Сторонами в течение </w:t>
      </w:r>
      <w:r w:rsidR="00EF0CC9"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30 (тридцати) календарных дней составляется и подписывается акт сверки взаимных расчетов.</w:t>
      </w:r>
    </w:p>
    <w:p w14:paraId="7E1DF9CF" w14:textId="30AB9235" w:rsidR="00382FBC" w:rsidRDefault="00382FBC" w:rsidP="002A30B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2.6 </w:t>
      </w:r>
      <w:r w:rsidRPr="00030D9C">
        <w:rPr>
          <w:rFonts w:ascii="Times New Roman" w:eastAsia="Times New Roman" w:hAnsi="Times New Roman" w:cs="Times New Roman"/>
          <w:sz w:val="24"/>
          <w:szCs w:val="24"/>
          <w:lang w:eastAsia="ru-RU"/>
        </w:rPr>
        <w:t>Кроме того, Ак</w:t>
      </w:r>
      <w:proofErr w:type="gramStart"/>
      <w:r w:rsidRPr="00030D9C">
        <w:rPr>
          <w:rFonts w:ascii="Times New Roman" w:eastAsia="Times New Roman" w:hAnsi="Times New Roman" w:cs="Times New Roman"/>
          <w:sz w:val="24"/>
          <w:szCs w:val="24"/>
          <w:lang w:eastAsia="ru-RU"/>
        </w:rPr>
        <w:t>т(</w:t>
      </w:r>
      <w:proofErr w:type="gramEnd"/>
      <w:r w:rsidRPr="00030D9C">
        <w:rPr>
          <w:rFonts w:ascii="Times New Roman" w:eastAsia="Times New Roman" w:hAnsi="Times New Roman" w:cs="Times New Roman"/>
          <w:sz w:val="24"/>
          <w:szCs w:val="24"/>
          <w:lang w:eastAsia="ru-RU"/>
        </w:rPr>
        <w:t>ы) оказанных услуг направляется(-</w:t>
      </w:r>
      <w:proofErr w:type="spellStart"/>
      <w:r w:rsidRPr="00030D9C">
        <w:rPr>
          <w:rFonts w:ascii="Times New Roman" w:eastAsia="Times New Roman" w:hAnsi="Times New Roman" w:cs="Times New Roman"/>
          <w:sz w:val="24"/>
          <w:szCs w:val="24"/>
          <w:lang w:eastAsia="ru-RU"/>
        </w:rPr>
        <w:t>ются</w:t>
      </w:r>
      <w:proofErr w:type="spellEnd"/>
      <w:r w:rsidRPr="00030D9C">
        <w:rPr>
          <w:rFonts w:ascii="Times New Roman" w:eastAsia="Times New Roman" w:hAnsi="Times New Roman" w:cs="Times New Roman"/>
          <w:sz w:val="24"/>
          <w:szCs w:val="24"/>
          <w:lang w:eastAsia="ru-RU"/>
        </w:rPr>
        <w:t>) и подписывается(-</w:t>
      </w:r>
      <w:proofErr w:type="spellStart"/>
      <w:r w:rsidRPr="00030D9C">
        <w:rPr>
          <w:rFonts w:ascii="Times New Roman" w:eastAsia="Times New Roman" w:hAnsi="Times New Roman" w:cs="Times New Roman"/>
          <w:sz w:val="24"/>
          <w:szCs w:val="24"/>
          <w:lang w:eastAsia="ru-RU"/>
        </w:rPr>
        <w:t>ются</w:t>
      </w:r>
      <w:proofErr w:type="spellEnd"/>
      <w:r w:rsidRPr="00030D9C">
        <w:rPr>
          <w:rFonts w:ascii="Times New Roman" w:eastAsia="Times New Roman" w:hAnsi="Times New Roman" w:cs="Times New Roman"/>
          <w:sz w:val="24"/>
          <w:szCs w:val="24"/>
          <w:lang w:eastAsia="ru-RU"/>
        </w:rPr>
        <w:t>) Исполнителем и Заказчиком в информационной системе «Электронные счета-фактуры» (либо на бумажном носителе по форме Р-1, утвержденной приказом Министра финансов Республики Казахстан от 20 декабря 2012 года № 562).</w:t>
      </w:r>
    </w:p>
    <w:p w14:paraId="0411177C" w14:textId="2C348B76" w:rsidR="00856757" w:rsidRPr="002445D0" w:rsidRDefault="00382FBC" w:rsidP="002A30B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8E5EAC"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Услуги оказываются иждивением Исполнителя (с использованием материалов, оборудования Исполнителя, его силами и средствами). Исполнитель несет ответственность за ненадлежащее качество материалов и оборудования, используемого при оказании Услуг.</w:t>
      </w:r>
    </w:p>
    <w:p w14:paraId="1EBEB5BC" w14:textId="3063F28B"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2.</w:t>
      </w:r>
      <w:r w:rsidR="00382FBC">
        <w:rPr>
          <w:rFonts w:ascii="Times New Roman" w:eastAsia="Times New Roman" w:hAnsi="Times New Roman" w:cs="Times New Roman"/>
          <w:sz w:val="24"/>
          <w:szCs w:val="24"/>
          <w:lang w:eastAsia="ru-RU"/>
        </w:rPr>
        <w:t>8</w:t>
      </w:r>
      <w:r w:rsidR="008E5EAC"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В случае, когда фактические расходы Исполнителя оказались меньше тех (экономия), которые учитывались при определении Общей суммы Договора (оплата расходов третьих лиц, налоги пошлины и т.п.), Заказчик вправе требовать уменьшения Общей суммы </w:t>
      </w:r>
      <w:proofErr w:type="gramStart"/>
      <w:r w:rsidRPr="002445D0">
        <w:rPr>
          <w:rFonts w:ascii="Times New Roman" w:eastAsia="Times New Roman" w:hAnsi="Times New Roman" w:cs="Times New Roman"/>
          <w:sz w:val="24"/>
          <w:szCs w:val="24"/>
          <w:lang w:eastAsia="ru-RU"/>
        </w:rPr>
        <w:t>Договора</w:t>
      </w:r>
      <w:proofErr w:type="gramEnd"/>
      <w:r w:rsidRPr="002445D0">
        <w:rPr>
          <w:rFonts w:ascii="Times New Roman" w:eastAsia="Times New Roman" w:hAnsi="Times New Roman" w:cs="Times New Roman"/>
          <w:sz w:val="24"/>
          <w:szCs w:val="24"/>
          <w:lang w:eastAsia="ru-RU"/>
        </w:rPr>
        <w:t xml:space="preserve"> на сумму полученной Исполнителем экономии.</w:t>
      </w:r>
    </w:p>
    <w:p w14:paraId="6C007BC0"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040D6285" w14:textId="1E6E74C6" w:rsidR="00856757" w:rsidRPr="002445D0" w:rsidRDefault="00856757"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3.</w:t>
      </w:r>
      <w:r w:rsidR="00274570"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Сроки, условия и место оказания Услуг</w:t>
      </w:r>
    </w:p>
    <w:p w14:paraId="10893E7E" w14:textId="4200470C"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3.1</w:t>
      </w:r>
      <w:r w:rsidR="00274570"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Сроки, условия, </w:t>
      </w:r>
      <w:proofErr w:type="gramStart"/>
      <w:r w:rsidRPr="002445D0">
        <w:rPr>
          <w:rFonts w:ascii="Times New Roman" w:eastAsia="Times New Roman" w:hAnsi="Times New Roman" w:cs="Times New Roman"/>
          <w:sz w:val="24"/>
          <w:szCs w:val="24"/>
          <w:lang w:eastAsia="ru-RU"/>
        </w:rPr>
        <w:t>объем</w:t>
      </w:r>
      <w:proofErr w:type="gramEnd"/>
      <w:r w:rsidRPr="002445D0">
        <w:rPr>
          <w:rFonts w:ascii="Times New Roman" w:eastAsia="Times New Roman" w:hAnsi="Times New Roman" w:cs="Times New Roman"/>
          <w:sz w:val="24"/>
          <w:szCs w:val="24"/>
          <w:lang w:eastAsia="ru-RU"/>
        </w:rPr>
        <w:t xml:space="preserve"> и место оказания Услуг определяются в соответствии с Приложениями 1, 2 к Договору.</w:t>
      </w:r>
    </w:p>
    <w:p w14:paraId="7C2F27C2" w14:textId="190FC156"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3.2</w:t>
      </w:r>
      <w:r w:rsidR="00274570"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Услуги принимаются Заказчиком по объему и качеству Актом оказанных Услуг в соответствии с Приложениями 1, 2 к Договору. Датой оказания Услуг считается дата подписания Заказчиком Акта оказанных Услуг.</w:t>
      </w:r>
    </w:p>
    <w:p w14:paraId="38154253" w14:textId="4E4F454F"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A60867">
        <w:rPr>
          <w:rFonts w:ascii="Times New Roman" w:eastAsia="Times New Roman" w:hAnsi="Times New Roman" w:cs="Times New Roman"/>
          <w:sz w:val="24"/>
          <w:szCs w:val="24"/>
          <w:lang w:eastAsia="ru-RU"/>
        </w:rPr>
        <w:t>3.3</w:t>
      </w:r>
      <w:r w:rsidR="008E36C5" w:rsidRPr="00A60867">
        <w:rPr>
          <w:rFonts w:ascii="Times New Roman" w:eastAsia="Times New Roman" w:hAnsi="Times New Roman" w:cs="Times New Roman"/>
          <w:sz w:val="24"/>
          <w:szCs w:val="24"/>
          <w:lang w:eastAsia="ru-RU"/>
        </w:rPr>
        <w:t xml:space="preserve"> </w:t>
      </w:r>
      <w:r w:rsidRPr="00A60867">
        <w:rPr>
          <w:rFonts w:ascii="Times New Roman" w:eastAsia="Times New Roman" w:hAnsi="Times New Roman" w:cs="Times New Roman"/>
          <w:sz w:val="24"/>
          <w:szCs w:val="24"/>
          <w:lang w:eastAsia="ru-RU"/>
        </w:rPr>
        <w:t>Срок оказания Услуг</w:t>
      </w:r>
      <w:r w:rsidR="00EF0CC9" w:rsidRPr="00A60867">
        <w:rPr>
          <w:rFonts w:ascii="Times New Roman" w:eastAsia="Times New Roman" w:hAnsi="Times New Roman" w:cs="Times New Roman"/>
          <w:sz w:val="24"/>
          <w:szCs w:val="24"/>
          <w:lang w:eastAsia="ru-RU"/>
        </w:rPr>
        <w:t>:</w:t>
      </w:r>
      <w:r w:rsidR="00B53E77">
        <w:rPr>
          <w:rFonts w:ascii="Times New Roman" w:eastAsia="Times New Roman" w:hAnsi="Times New Roman" w:cs="Times New Roman"/>
          <w:sz w:val="24"/>
          <w:szCs w:val="24"/>
          <w:lang w:eastAsia="ru-RU"/>
        </w:rPr>
        <w:t xml:space="preserve"> </w:t>
      </w:r>
      <w:proofErr w:type="gramStart"/>
      <w:r w:rsidR="00B53E77">
        <w:rPr>
          <w:rFonts w:ascii="Times New Roman" w:eastAsia="Times New Roman" w:hAnsi="Times New Roman" w:cs="Times New Roman"/>
          <w:sz w:val="24"/>
          <w:szCs w:val="24"/>
          <w:lang w:eastAsia="ru-RU"/>
        </w:rPr>
        <w:t>с даты подписания</w:t>
      </w:r>
      <w:proofErr w:type="gramEnd"/>
      <w:r w:rsidR="00B53E77">
        <w:rPr>
          <w:rFonts w:ascii="Times New Roman" w:eastAsia="Times New Roman" w:hAnsi="Times New Roman" w:cs="Times New Roman"/>
          <w:sz w:val="24"/>
          <w:szCs w:val="24"/>
          <w:lang w:eastAsia="ru-RU"/>
        </w:rPr>
        <w:t xml:space="preserve"> Договора по </w:t>
      </w:r>
      <w:r w:rsidR="00274570" w:rsidRPr="00A60867">
        <w:rPr>
          <w:rFonts w:ascii="Times New Roman" w:eastAsia="Times New Roman" w:hAnsi="Times New Roman" w:cs="Times New Roman"/>
          <w:sz w:val="24"/>
          <w:szCs w:val="24"/>
          <w:lang w:eastAsia="ru-RU"/>
        </w:rPr>
        <w:t>31</w:t>
      </w:r>
      <w:r w:rsidR="00EF0CC9" w:rsidRPr="00A60867">
        <w:rPr>
          <w:rFonts w:ascii="Times New Roman" w:eastAsia="Times New Roman" w:hAnsi="Times New Roman" w:cs="Times New Roman"/>
          <w:sz w:val="24"/>
          <w:szCs w:val="24"/>
          <w:lang w:eastAsia="ru-RU"/>
        </w:rPr>
        <w:t xml:space="preserve"> декабря </w:t>
      </w:r>
      <w:r w:rsidR="00274570" w:rsidRPr="00A60867">
        <w:rPr>
          <w:rFonts w:ascii="Times New Roman" w:eastAsia="Times New Roman" w:hAnsi="Times New Roman" w:cs="Times New Roman"/>
          <w:sz w:val="24"/>
          <w:szCs w:val="24"/>
          <w:lang w:eastAsia="ru-RU"/>
        </w:rPr>
        <w:t>202</w:t>
      </w:r>
      <w:r w:rsidR="00B53E77">
        <w:rPr>
          <w:rFonts w:ascii="Times New Roman" w:eastAsia="Times New Roman" w:hAnsi="Times New Roman" w:cs="Times New Roman"/>
          <w:sz w:val="24"/>
          <w:szCs w:val="24"/>
          <w:lang w:eastAsia="ru-RU"/>
        </w:rPr>
        <w:t>6</w:t>
      </w:r>
      <w:r w:rsidRPr="00A60867">
        <w:rPr>
          <w:rFonts w:ascii="Times New Roman" w:eastAsia="Times New Roman" w:hAnsi="Times New Roman" w:cs="Times New Roman"/>
          <w:sz w:val="24"/>
          <w:szCs w:val="24"/>
          <w:lang w:eastAsia="ru-RU"/>
        </w:rPr>
        <w:t xml:space="preserve"> года.</w:t>
      </w:r>
    </w:p>
    <w:p w14:paraId="69986883"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2CEDF596" w14:textId="35A3183B" w:rsidR="00856757" w:rsidRPr="002445D0" w:rsidRDefault="00856757"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4.</w:t>
      </w:r>
      <w:r w:rsidR="008E36C5"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Права и обязательства Сторон</w:t>
      </w:r>
    </w:p>
    <w:p w14:paraId="3FF33676" w14:textId="392B5E0F" w:rsidR="00856757" w:rsidRPr="004B2CDD" w:rsidRDefault="00856757" w:rsidP="002A30B0">
      <w:pPr>
        <w:spacing w:after="0" w:line="240" w:lineRule="auto"/>
        <w:ind w:firstLine="709"/>
        <w:jc w:val="both"/>
        <w:rPr>
          <w:rFonts w:ascii="Times New Roman" w:eastAsia="Times New Roman" w:hAnsi="Times New Roman" w:cs="Times New Roman"/>
          <w:b/>
          <w:sz w:val="24"/>
          <w:szCs w:val="24"/>
          <w:lang w:eastAsia="ru-RU"/>
        </w:rPr>
      </w:pPr>
      <w:r w:rsidRPr="004B2CDD">
        <w:rPr>
          <w:rFonts w:ascii="Times New Roman" w:eastAsia="Times New Roman" w:hAnsi="Times New Roman" w:cs="Times New Roman"/>
          <w:b/>
          <w:sz w:val="24"/>
          <w:szCs w:val="24"/>
          <w:lang w:eastAsia="ru-RU"/>
        </w:rPr>
        <w:t>4.1</w:t>
      </w:r>
      <w:r w:rsidR="008E36C5" w:rsidRPr="004B2CDD">
        <w:rPr>
          <w:rFonts w:ascii="Times New Roman" w:eastAsia="Times New Roman" w:hAnsi="Times New Roman" w:cs="Times New Roman"/>
          <w:b/>
          <w:sz w:val="24"/>
          <w:szCs w:val="24"/>
          <w:lang w:eastAsia="ru-RU"/>
        </w:rPr>
        <w:t xml:space="preserve"> </w:t>
      </w:r>
      <w:r w:rsidRPr="004B2CDD">
        <w:rPr>
          <w:rFonts w:ascii="Times New Roman" w:eastAsia="Times New Roman" w:hAnsi="Times New Roman" w:cs="Times New Roman"/>
          <w:b/>
          <w:sz w:val="24"/>
          <w:szCs w:val="24"/>
          <w:lang w:eastAsia="ru-RU"/>
        </w:rPr>
        <w:t>Исполнитель обязуется:</w:t>
      </w:r>
    </w:p>
    <w:p w14:paraId="707D24D5" w14:textId="153B942D"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4.1.1</w:t>
      </w:r>
      <w:proofErr w:type="gramStart"/>
      <w:r w:rsidR="008E36C5"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О</w:t>
      </w:r>
      <w:proofErr w:type="gramEnd"/>
      <w:r w:rsidRPr="002445D0">
        <w:rPr>
          <w:rFonts w:ascii="Times New Roman" w:eastAsia="Times New Roman" w:hAnsi="Times New Roman" w:cs="Times New Roman"/>
          <w:sz w:val="24"/>
          <w:szCs w:val="24"/>
          <w:lang w:eastAsia="ru-RU"/>
        </w:rPr>
        <w:t>казать Услуги в соответствии с условиями Договора;</w:t>
      </w:r>
    </w:p>
    <w:p w14:paraId="5F9A6FEF" w14:textId="24E9C756"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4.1.</w:t>
      </w:r>
      <w:r w:rsidR="008E36C5" w:rsidRPr="002445D0">
        <w:rPr>
          <w:rFonts w:ascii="Times New Roman" w:eastAsia="Times New Roman" w:hAnsi="Times New Roman" w:cs="Times New Roman"/>
          <w:sz w:val="24"/>
          <w:szCs w:val="24"/>
          <w:lang w:eastAsia="ru-RU"/>
        </w:rPr>
        <w:t>2</w:t>
      </w:r>
      <w:proofErr w:type="gramStart"/>
      <w:r w:rsidR="008E36C5"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О</w:t>
      </w:r>
      <w:proofErr w:type="gramEnd"/>
      <w:r w:rsidRPr="002445D0">
        <w:rPr>
          <w:rFonts w:ascii="Times New Roman" w:eastAsia="Times New Roman" w:hAnsi="Times New Roman" w:cs="Times New Roman"/>
          <w:sz w:val="24"/>
          <w:szCs w:val="24"/>
          <w:lang w:eastAsia="ru-RU"/>
        </w:rPr>
        <w:t>беспечить качественное оказание Услуг, предусмотренных Договором;</w:t>
      </w:r>
    </w:p>
    <w:p w14:paraId="1EFB7E1D" w14:textId="2D5CDF87"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4.1.</w:t>
      </w:r>
      <w:r w:rsidR="008E36C5" w:rsidRPr="002445D0">
        <w:rPr>
          <w:rFonts w:ascii="Times New Roman" w:eastAsia="Times New Roman" w:hAnsi="Times New Roman" w:cs="Times New Roman"/>
          <w:sz w:val="24"/>
          <w:szCs w:val="24"/>
          <w:lang w:eastAsia="ru-RU"/>
        </w:rPr>
        <w:t>3</w:t>
      </w:r>
      <w:proofErr w:type="gramStart"/>
      <w:r w:rsidR="008E36C5"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редставлять Заказчику документы на оказываемые Услуги в сроки и на условиях, предусмотренных Договором, в том числе</w:t>
      </w:r>
      <w:r w:rsidR="00B56CCB"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Расчет доли внутристрановой ценности в Договоре на весь объем (количество) Услуг, оказанных в рамках Договора</w:t>
      </w:r>
      <w:r w:rsidR="00B56CCB" w:rsidRPr="002445D0">
        <w:rPr>
          <w:rFonts w:ascii="Times New Roman" w:eastAsia="Times New Roman" w:hAnsi="Times New Roman" w:cs="Times New Roman"/>
          <w:sz w:val="24"/>
          <w:szCs w:val="24"/>
          <w:lang w:eastAsia="ru-RU"/>
        </w:rPr>
        <w:t xml:space="preserve"> (п</w:t>
      </w:r>
      <w:r w:rsidRPr="002445D0">
        <w:rPr>
          <w:rFonts w:ascii="Times New Roman" w:eastAsia="Times New Roman" w:hAnsi="Times New Roman" w:cs="Times New Roman"/>
          <w:sz w:val="24"/>
          <w:szCs w:val="24"/>
          <w:lang w:eastAsia="ru-RU"/>
        </w:rPr>
        <w:t>редоставляется вместе с окончательным Актом оказанных Услуг</w:t>
      </w:r>
      <w:r w:rsidR="00B56CCB" w:rsidRPr="002445D0">
        <w:rPr>
          <w:rFonts w:ascii="Times New Roman" w:eastAsia="Times New Roman" w:hAnsi="Times New Roman" w:cs="Times New Roman"/>
          <w:sz w:val="24"/>
          <w:szCs w:val="24"/>
          <w:lang w:eastAsia="ru-RU"/>
        </w:rPr>
        <w:t>)</w:t>
      </w:r>
      <w:r w:rsidRPr="002445D0">
        <w:rPr>
          <w:rFonts w:ascii="Times New Roman" w:eastAsia="Times New Roman" w:hAnsi="Times New Roman" w:cs="Times New Roman"/>
          <w:sz w:val="24"/>
          <w:szCs w:val="24"/>
          <w:lang w:eastAsia="ru-RU"/>
        </w:rPr>
        <w:t>, счет-фактуру в электронный форме, выписанную посредством информационной системы «Электронные счета-фактуры»</w:t>
      </w:r>
      <w:r w:rsidR="00B56CCB" w:rsidRPr="002445D0">
        <w:rPr>
          <w:rFonts w:ascii="Times New Roman" w:eastAsia="Times New Roman" w:hAnsi="Times New Roman" w:cs="Times New Roman"/>
          <w:sz w:val="24"/>
          <w:szCs w:val="24"/>
          <w:lang w:eastAsia="ru-RU"/>
        </w:rPr>
        <w:t>, оригинал Акта оказанных Услуг;</w:t>
      </w:r>
    </w:p>
    <w:p w14:paraId="7E849514" w14:textId="46C25632"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4.1.</w:t>
      </w:r>
      <w:r w:rsidR="00D41732" w:rsidRPr="002445D0">
        <w:rPr>
          <w:rFonts w:ascii="Times New Roman" w:eastAsia="Times New Roman" w:hAnsi="Times New Roman" w:cs="Times New Roman"/>
          <w:sz w:val="24"/>
          <w:szCs w:val="24"/>
          <w:lang w:eastAsia="ru-RU"/>
        </w:rPr>
        <w:t>4</w:t>
      </w:r>
      <w:proofErr w:type="gramStart"/>
      <w:r w:rsidR="00B56CCB"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О</w:t>
      </w:r>
      <w:proofErr w:type="gramEnd"/>
      <w:r w:rsidRPr="002445D0">
        <w:rPr>
          <w:rFonts w:ascii="Times New Roman" w:eastAsia="Times New Roman" w:hAnsi="Times New Roman" w:cs="Times New Roman"/>
          <w:sz w:val="24"/>
          <w:szCs w:val="24"/>
          <w:lang w:eastAsia="ru-RU"/>
        </w:rPr>
        <w:t>беспечить выполнение необходимых мероприятий по технике безопасности, пожарной безопасности и сохранности имущества, переданного Заказчиком Исполнителю для оказания Услуг;</w:t>
      </w:r>
    </w:p>
    <w:p w14:paraId="3F582377" w14:textId="28131BDB"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4.1.</w:t>
      </w:r>
      <w:r w:rsidR="00D41732" w:rsidRPr="002445D0">
        <w:rPr>
          <w:rFonts w:ascii="Times New Roman" w:eastAsia="Times New Roman" w:hAnsi="Times New Roman" w:cs="Times New Roman"/>
          <w:sz w:val="24"/>
          <w:szCs w:val="24"/>
          <w:lang w:eastAsia="ru-RU"/>
        </w:rPr>
        <w:t>5</w:t>
      </w:r>
      <w:r w:rsidR="00B56CCB"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В течение 3 (трех) рабочих дней сообщать Заказчику об обстоятельствах, препятствующих своевременному и полному выполнению Исполнителем своих обязательств по Договору, о возможных неблагоприятных для Заказчика последствий выполнения его указаний о способе исполнения Договора;</w:t>
      </w:r>
      <w:proofErr w:type="gramEnd"/>
    </w:p>
    <w:p w14:paraId="3355682B" w14:textId="77FED87E"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4.1.</w:t>
      </w:r>
      <w:r w:rsidR="00D41732" w:rsidRPr="002445D0">
        <w:rPr>
          <w:rFonts w:ascii="Times New Roman" w:eastAsia="Times New Roman" w:hAnsi="Times New Roman" w:cs="Times New Roman"/>
          <w:sz w:val="24"/>
          <w:szCs w:val="24"/>
          <w:lang w:eastAsia="ru-RU"/>
        </w:rPr>
        <w:t>6</w:t>
      </w:r>
      <w:proofErr w:type="gramStart"/>
      <w:r w:rsidR="00B56CCB"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редоставить Заказчику отчет о ходе оказания Услуг в течение 3 (трех) рабочих дней с даты получения от Заказчика соответствующего запроса;</w:t>
      </w:r>
    </w:p>
    <w:p w14:paraId="415E8FF2" w14:textId="3460DB87"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4.1.</w:t>
      </w:r>
      <w:r w:rsidR="00D41732" w:rsidRPr="002445D0">
        <w:rPr>
          <w:rFonts w:ascii="Times New Roman" w:eastAsia="Times New Roman" w:hAnsi="Times New Roman" w:cs="Times New Roman"/>
          <w:sz w:val="24"/>
          <w:szCs w:val="24"/>
          <w:lang w:eastAsia="ru-RU"/>
        </w:rPr>
        <w:t>7</w:t>
      </w:r>
      <w:proofErr w:type="gramStart"/>
      <w:r w:rsidR="00B56CCB"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У</w:t>
      </w:r>
      <w:proofErr w:type="gramEnd"/>
      <w:r w:rsidRPr="002445D0">
        <w:rPr>
          <w:rFonts w:ascii="Times New Roman" w:eastAsia="Times New Roman" w:hAnsi="Times New Roman" w:cs="Times New Roman"/>
          <w:sz w:val="24"/>
          <w:szCs w:val="24"/>
          <w:lang w:eastAsia="ru-RU"/>
        </w:rPr>
        <w:t>странить выявленные Заказчиком недостатки по количеству и качеству Услуг в со</w:t>
      </w:r>
      <w:r w:rsidR="00B56CCB" w:rsidRPr="002445D0">
        <w:rPr>
          <w:rFonts w:ascii="Times New Roman" w:eastAsia="Times New Roman" w:hAnsi="Times New Roman" w:cs="Times New Roman"/>
          <w:sz w:val="24"/>
          <w:szCs w:val="24"/>
          <w:lang w:eastAsia="ru-RU"/>
        </w:rPr>
        <w:t>ответствии с условиями Договора;</w:t>
      </w:r>
    </w:p>
    <w:p w14:paraId="63C50FB4" w14:textId="63512BCA" w:rsidR="00856757"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4.1.</w:t>
      </w:r>
      <w:r w:rsidR="00D41732" w:rsidRPr="002445D0">
        <w:rPr>
          <w:rFonts w:ascii="Times New Roman" w:eastAsia="Times New Roman" w:hAnsi="Times New Roman" w:cs="Times New Roman"/>
          <w:sz w:val="24"/>
          <w:szCs w:val="24"/>
          <w:lang w:eastAsia="ru-RU"/>
        </w:rPr>
        <w:t>8</w:t>
      </w:r>
      <w:proofErr w:type="gramStart"/>
      <w:r w:rsidR="00B56CCB"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И</w:t>
      </w:r>
      <w:proofErr w:type="gramEnd"/>
      <w:r w:rsidRPr="002445D0">
        <w:rPr>
          <w:rFonts w:ascii="Times New Roman" w:eastAsia="Times New Roman" w:hAnsi="Times New Roman" w:cs="Times New Roman"/>
          <w:sz w:val="24"/>
          <w:szCs w:val="24"/>
          <w:lang w:eastAsia="ru-RU"/>
        </w:rPr>
        <w:t>меть разрешительные документы, авторские права и лицензии для оказания Услуг по настоящему Договору (в случае, если законодательством Республики Казахстан установлены такие требования</w:t>
      </w:r>
      <w:r w:rsidR="008E20DC">
        <w:rPr>
          <w:rFonts w:ascii="Times New Roman" w:eastAsia="Times New Roman" w:hAnsi="Times New Roman" w:cs="Times New Roman"/>
          <w:sz w:val="24"/>
          <w:szCs w:val="24"/>
          <w:lang w:eastAsia="ru-RU"/>
        </w:rPr>
        <w:t>);</w:t>
      </w:r>
    </w:p>
    <w:p w14:paraId="13E21520" w14:textId="664472C2" w:rsidR="008E20DC" w:rsidRDefault="008E20DC" w:rsidP="002A30B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4.1.9 </w:t>
      </w:r>
      <w:r w:rsidRPr="009C18D0">
        <w:rPr>
          <w:rFonts w:ascii="Times New Roman" w:eastAsia="Times New Roman" w:hAnsi="Times New Roman" w:cs="Times New Roman"/>
          <w:sz w:val="24"/>
          <w:szCs w:val="24"/>
          <w:lang w:eastAsia="ru-RU"/>
        </w:rPr>
        <w:t>Предоставить Заказчику на подписание Ак</w:t>
      </w:r>
      <w:proofErr w:type="gramStart"/>
      <w:r w:rsidRPr="009C18D0">
        <w:rPr>
          <w:rFonts w:ascii="Times New Roman" w:eastAsia="Times New Roman" w:hAnsi="Times New Roman" w:cs="Times New Roman"/>
          <w:sz w:val="24"/>
          <w:szCs w:val="24"/>
          <w:lang w:eastAsia="ru-RU"/>
        </w:rPr>
        <w:t>т(</w:t>
      </w:r>
      <w:proofErr w:type="gramEnd"/>
      <w:r w:rsidRPr="009C18D0">
        <w:rPr>
          <w:rFonts w:ascii="Times New Roman" w:eastAsia="Times New Roman" w:hAnsi="Times New Roman" w:cs="Times New Roman"/>
          <w:sz w:val="24"/>
          <w:szCs w:val="24"/>
          <w:lang w:eastAsia="ru-RU"/>
        </w:rPr>
        <w:t>ы) оказанных услуг в информационной системе «Электронные счета-фактуры» (либо на бумажном носителе по форме Р-1, утвержденной приказом Министра финансов Республики Казахстан</w:t>
      </w:r>
      <w:r w:rsidR="000A6BD4">
        <w:rPr>
          <w:rFonts w:ascii="Times New Roman" w:eastAsia="Times New Roman" w:hAnsi="Times New Roman" w:cs="Times New Roman"/>
          <w:sz w:val="24"/>
          <w:szCs w:val="24"/>
          <w:lang w:eastAsia="ru-RU"/>
        </w:rPr>
        <w:t xml:space="preserve"> от 20 декабря 2012 года № 562);</w:t>
      </w:r>
    </w:p>
    <w:p w14:paraId="11D5EF39" w14:textId="37149E8D" w:rsidR="000A6BD4" w:rsidRPr="000A6BD4" w:rsidRDefault="000A6BD4" w:rsidP="000A6BD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4.1.10</w:t>
      </w:r>
      <w:proofErr w:type="gramStart"/>
      <w:r>
        <w:rPr>
          <w:rFonts w:ascii="Times New Roman" w:eastAsia="Times New Roman" w:hAnsi="Times New Roman" w:cs="Times New Roman"/>
          <w:sz w:val="24"/>
          <w:szCs w:val="24"/>
          <w:lang w:eastAsia="ru-RU"/>
        </w:rPr>
        <w:t xml:space="preserve"> </w:t>
      </w:r>
      <w:r w:rsidRPr="000A6BD4">
        <w:rPr>
          <w:rFonts w:ascii="Times New Roman" w:eastAsia="Times New Roman" w:hAnsi="Times New Roman" w:cs="Times New Roman"/>
          <w:sz w:val="24"/>
          <w:szCs w:val="24"/>
          <w:lang w:eastAsia="ru-RU"/>
        </w:rPr>
        <w:t>Н</w:t>
      </w:r>
      <w:proofErr w:type="gramEnd"/>
      <w:r w:rsidRPr="000A6BD4">
        <w:rPr>
          <w:rFonts w:ascii="Times New Roman" w:eastAsia="Times New Roman" w:hAnsi="Times New Roman" w:cs="Times New Roman"/>
          <w:sz w:val="24"/>
          <w:szCs w:val="24"/>
          <w:lang w:eastAsia="ru-RU"/>
        </w:rPr>
        <w:t>е уступать финансовому агенту свое денежное требование к Заказчику, вытекающее из настоящего Договора по договору финансирования под уступку денежного требования (факторинга) (далее – Договор факторин</w:t>
      </w:r>
      <w:r>
        <w:rPr>
          <w:rFonts w:ascii="Times New Roman" w:eastAsia="Times New Roman" w:hAnsi="Times New Roman" w:cs="Times New Roman"/>
          <w:sz w:val="24"/>
          <w:szCs w:val="24"/>
          <w:lang w:eastAsia="ru-RU"/>
        </w:rPr>
        <w:t>га);</w:t>
      </w:r>
    </w:p>
    <w:p w14:paraId="3F818126" w14:textId="6FAE2B41" w:rsidR="000A6BD4" w:rsidRPr="002445D0" w:rsidRDefault="000A6BD4" w:rsidP="002A30B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4.1.11 </w:t>
      </w:r>
      <w:r w:rsidRPr="000A6BD4">
        <w:rPr>
          <w:rFonts w:ascii="Times New Roman" w:eastAsia="Times New Roman" w:hAnsi="Times New Roman" w:cs="Times New Roman"/>
          <w:sz w:val="24"/>
          <w:szCs w:val="24"/>
          <w:lang w:eastAsia="ru-RU"/>
        </w:rPr>
        <w:t xml:space="preserve">В течение 2 (двух) рабочих дней со дня подписания Договора факторинга и/или получения соответствующего запроса от Заказчика предоставить нотариально заверенную </w:t>
      </w:r>
      <w:r w:rsidRPr="000A6BD4">
        <w:rPr>
          <w:rFonts w:ascii="Times New Roman" w:eastAsia="Times New Roman" w:hAnsi="Times New Roman" w:cs="Times New Roman"/>
          <w:sz w:val="24"/>
          <w:szCs w:val="24"/>
          <w:lang w:eastAsia="ru-RU"/>
        </w:rPr>
        <w:lastRenderedPageBreak/>
        <w:t xml:space="preserve">копию Договора факторинга и документы, подтверждающие полномочия лица подписавшего Договор факторинга со стороны </w:t>
      </w:r>
      <w:r>
        <w:rPr>
          <w:rFonts w:ascii="Times New Roman" w:eastAsia="Times New Roman" w:hAnsi="Times New Roman" w:cs="Times New Roman"/>
          <w:sz w:val="24"/>
          <w:szCs w:val="24"/>
          <w:lang w:eastAsia="ru-RU"/>
        </w:rPr>
        <w:t>Исполнителя</w:t>
      </w:r>
      <w:r w:rsidRPr="000A6BD4">
        <w:rPr>
          <w:rFonts w:ascii="Times New Roman" w:eastAsia="Times New Roman" w:hAnsi="Times New Roman" w:cs="Times New Roman"/>
          <w:sz w:val="24"/>
          <w:szCs w:val="24"/>
          <w:lang w:eastAsia="ru-RU"/>
        </w:rPr>
        <w:t>.</w:t>
      </w:r>
    </w:p>
    <w:p w14:paraId="2A0DECDE" w14:textId="7269F895" w:rsidR="00856757" w:rsidRPr="004B2CDD" w:rsidRDefault="002A7936" w:rsidP="002A30B0">
      <w:pPr>
        <w:spacing w:after="0" w:line="240" w:lineRule="auto"/>
        <w:ind w:firstLine="709"/>
        <w:jc w:val="both"/>
        <w:rPr>
          <w:rFonts w:ascii="Times New Roman" w:eastAsia="Times New Roman" w:hAnsi="Times New Roman" w:cs="Times New Roman"/>
          <w:b/>
          <w:sz w:val="24"/>
          <w:szCs w:val="24"/>
          <w:lang w:eastAsia="ru-RU"/>
        </w:rPr>
      </w:pPr>
      <w:r w:rsidRPr="004B2CDD">
        <w:rPr>
          <w:rFonts w:ascii="Times New Roman" w:eastAsia="Times New Roman" w:hAnsi="Times New Roman" w:cs="Times New Roman"/>
          <w:b/>
          <w:sz w:val="24"/>
          <w:szCs w:val="24"/>
          <w:lang w:eastAsia="ru-RU"/>
        </w:rPr>
        <w:t xml:space="preserve">4.2 </w:t>
      </w:r>
      <w:r w:rsidR="00856757" w:rsidRPr="004B2CDD">
        <w:rPr>
          <w:rFonts w:ascii="Times New Roman" w:eastAsia="Times New Roman" w:hAnsi="Times New Roman" w:cs="Times New Roman"/>
          <w:b/>
          <w:sz w:val="24"/>
          <w:szCs w:val="24"/>
          <w:lang w:eastAsia="ru-RU"/>
        </w:rPr>
        <w:t>Исполнитель имеет право:</w:t>
      </w:r>
    </w:p>
    <w:p w14:paraId="7344C701" w14:textId="30A93D50" w:rsidR="00856757" w:rsidRPr="002445D0" w:rsidRDefault="002A7936"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4.2.1</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Т</w:t>
      </w:r>
      <w:proofErr w:type="gramEnd"/>
      <w:r w:rsidR="00856757" w:rsidRPr="002445D0">
        <w:rPr>
          <w:rFonts w:ascii="Times New Roman" w:eastAsia="Times New Roman" w:hAnsi="Times New Roman" w:cs="Times New Roman"/>
          <w:sz w:val="24"/>
          <w:szCs w:val="24"/>
          <w:lang w:eastAsia="ru-RU"/>
        </w:rPr>
        <w:t>ребовать от Заказчика оп</w:t>
      </w:r>
      <w:r w:rsidRPr="002445D0">
        <w:rPr>
          <w:rFonts w:ascii="Times New Roman" w:eastAsia="Times New Roman" w:hAnsi="Times New Roman" w:cs="Times New Roman"/>
          <w:sz w:val="24"/>
          <w:szCs w:val="24"/>
          <w:lang w:eastAsia="ru-RU"/>
        </w:rPr>
        <w:t>лату, предусмотренную Договором;</w:t>
      </w:r>
    </w:p>
    <w:p w14:paraId="309360B5" w14:textId="5E4FBFA8" w:rsidR="00856757" w:rsidRPr="002445D0" w:rsidRDefault="002A7936"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4.2.2</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Т</w:t>
      </w:r>
      <w:proofErr w:type="gramEnd"/>
      <w:r w:rsidR="00856757" w:rsidRPr="002445D0">
        <w:rPr>
          <w:rFonts w:ascii="Times New Roman" w:eastAsia="Times New Roman" w:hAnsi="Times New Roman" w:cs="Times New Roman"/>
          <w:sz w:val="24"/>
          <w:szCs w:val="24"/>
          <w:lang w:eastAsia="ru-RU"/>
        </w:rPr>
        <w:t>ребовать от Заказчика своевременной приемки Услуг и подписания Актов оказанных Услуг;</w:t>
      </w:r>
    </w:p>
    <w:p w14:paraId="78C2730F" w14:textId="6B39C00A"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4.2.</w:t>
      </w:r>
      <w:r w:rsidR="002A7936" w:rsidRPr="002445D0">
        <w:rPr>
          <w:rFonts w:ascii="Times New Roman" w:eastAsia="Times New Roman" w:hAnsi="Times New Roman" w:cs="Times New Roman"/>
          <w:sz w:val="24"/>
          <w:szCs w:val="24"/>
          <w:lang w:eastAsia="ru-RU"/>
        </w:rPr>
        <w:t>3</w:t>
      </w:r>
      <w:proofErr w:type="gramStart"/>
      <w:r w:rsidR="002A7936"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Р</w:t>
      </w:r>
      <w:proofErr w:type="gramEnd"/>
      <w:r w:rsidRPr="002445D0">
        <w:rPr>
          <w:rFonts w:ascii="Times New Roman" w:eastAsia="Times New Roman" w:hAnsi="Times New Roman" w:cs="Times New Roman"/>
          <w:sz w:val="24"/>
          <w:szCs w:val="24"/>
          <w:lang w:eastAsia="ru-RU"/>
        </w:rPr>
        <w:t>асторгнуть Договор по основаниям, предусмотренным в законодательстве Республики Каза</w:t>
      </w:r>
      <w:r w:rsidR="002A7936" w:rsidRPr="002445D0">
        <w:rPr>
          <w:rFonts w:ascii="Times New Roman" w:eastAsia="Times New Roman" w:hAnsi="Times New Roman" w:cs="Times New Roman"/>
          <w:sz w:val="24"/>
          <w:szCs w:val="24"/>
          <w:lang w:eastAsia="ru-RU"/>
        </w:rPr>
        <w:t>хстан, Порядке и (или) Договоре.</w:t>
      </w:r>
    </w:p>
    <w:p w14:paraId="5843121D" w14:textId="0536BEAD" w:rsidR="00856757" w:rsidRPr="004B2CDD" w:rsidRDefault="002A7936" w:rsidP="002A30B0">
      <w:pPr>
        <w:spacing w:after="0" w:line="240" w:lineRule="auto"/>
        <w:ind w:firstLine="709"/>
        <w:jc w:val="both"/>
        <w:rPr>
          <w:rFonts w:ascii="Times New Roman" w:eastAsia="Times New Roman" w:hAnsi="Times New Roman" w:cs="Times New Roman"/>
          <w:b/>
          <w:sz w:val="24"/>
          <w:szCs w:val="24"/>
          <w:lang w:eastAsia="ru-RU"/>
        </w:rPr>
      </w:pPr>
      <w:r w:rsidRPr="004B2CDD">
        <w:rPr>
          <w:rFonts w:ascii="Times New Roman" w:eastAsia="Times New Roman" w:hAnsi="Times New Roman" w:cs="Times New Roman"/>
          <w:b/>
          <w:sz w:val="24"/>
          <w:szCs w:val="24"/>
          <w:lang w:eastAsia="ru-RU"/>
        </w:rPr>
        <w:t xml:space="preserve">4.3 </w:t>
      </w:r>
      <w:r w:rsidR="00856757" w:rsidRPr="004B2CDD">
        <w:rPr>
          <w:rFonts w:ascii="Times New Roman" w:eastAsia="Times New Roman" w:hAnsi="Times New Roman" w:cs="Times New Roman"/>
          <w:b/>
          <w:sz w:val="24"/>
          <w:szCs w:val="24"/>
          <w:lang w:eastAsia="ru-RU"/>
        </w:rPr>
        <w:t>Заказчик обязуется:</w:t>
      </w:r>
    </w:p>
    <w:p w14:paraId="201AC152" w14:textId="7977C7EB" w:rsidR="00856757" w:rsidRPr="002445D0" w:rsidRDefault="002A7936"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4.3.1</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П</w:t>
      </w:r>
      <w:proofErr w:type="gramEnd"/>
      <w:r w:rsidR="00856757" w:rsidRPr="002445D0">
        <w:rPr>
          <w:rFonts w:ascii="Times New Roman" w:eastAsia="Times New Roman" w:hAnsi="Times New Roman" w:cs="Times New Roman"/>
          <w:sz w:val="24"/>
          <w:szCs w:val="24"/>
          <w:lang w:eastAsia="ru-RU"/>
        </w:rPr>
        <w:t>ринять оказанные Исполнителем Услуги в со</w:t>
      </w:r>
      <w:r w:rsidRPr="002445D0">
        <w:rPr>
          <w:rFonts w:ascii="Times New Roman" w:eastAsia="Times New Roman" w:hAnsi="Times New Roman" w:cs="Times New Roman"/>
          <w:sz w:val="24"/>
          <w:szCs w:val="24"/>
          <w:lang w:eastAsia="ru-RU"/>
        </w:rPr>
        <w:t>ответствии с условиями Договора;</w:t>
      </w:r>
    </w:p>
    <w:p w14:paraId="3D773803" w14:textId="0526B039" w:rsidR="00856757" w:rsidRDefault="002A7936"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4.3.2</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П</w:t>
      </w:r>
      <w:proofErr w:type="gramEnd"/>
      <w:r w:rsidR="00856757" w:rsidRPr="002445D0">
        <w:rPr>
          <w:rFonts w:ascii="Times New Roman" w:eastAsia="Times New Roman" w:hAnsi="Times New Roman" w:cs="Times New Roman"/>
          <w:sz w:val="24"/>
          <w:szCs w:val="24"/>
          <w:lang w:eastAsia="ru-RU"/>
        </w:rPr>
        <w:t>одписать Акт оказанных Услуг в случае отсутствия претензий в течение 10 (десяти) рабочих дней со д</w:t>
      </w:r>
      <w:r w:rsidRPr="002445D0">
        <w:rPr>
          <w:rFonts w:ascii="Times New Roman" w:eastAsia="Times New Roman" w:hAnsi="Times New Roman" w:cs="Times New Roman"/>
          <w:sz w:val="24"/>
          <w:szCs w:val="24"/>
          <w:lang w:eastAsia="ru-RU"/>
        </w:rPr>
        <w:t>ня его получения от Исполнителя;</w:t>
      </w:r>
    </w:p>
    <w:p w14:paraId="7F4F5467" w14:textId="30D03694" w:rsidR="004B2CDD" w:rsidRPr="004B2CDD" w:rsidRDefault="004B2CDD" w:rsidP="004B2CD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4.3.3</w:t>
      </w:r>
      <w:proofErr w:type="gramStart"/>
      <w:r>
        <w:rPr>
          <w:rFonts w:ascii="Times New Roman" w:eastAsia="Times New Roman" w:hAnsi="Times New Roman" w:cs="Times New Roman"/>
          <w:sz w:val="24"/>
          <w:szCs w:val="24"/>
          <w:lang w:eastAsia="ru-RU"/>
        </w:rPr>
        <w:t xml:space="preserve"> </w:t>
      </w:r>
      <w:r w:rsidRPr="004B2CDD">
        <w:rPr>
          <w:rFonts w:ascii="Times New Roman" w:eastAsia="Times New Roman" w:hAnsi="Times New Roman" w:cs="Times New Roman"/>
          <w:sz w:val="24"/>
          <w:szCs w:val="24"/>
          <w:lang w:eastAsia="ru-RU"/>
        </w:rPr>
        <w:t>У</w:t>
      </w:r>
      <w:proofErr w:type="gramEnd"/>
      <w:r w:rsidRPr="004B2CDD">
        <w:rPr>
          <w:rFonts w:ascii="Times New Roman" w:eastAsia="Times New Roman" w:hAnsi="Times New Roman" w:cs="Times New Roman"/>
          <w:sz w:val="24"/>
          <w:szCs w:val="24"/>
          <w:lang w:eastAsia="ru-RU"/>
        </w:rPr>
        <w:t xml:space="preserve">держать штраф, указанный в </w:t>
      </w:r>
      <w:r w:rsidRPr="00691F28">
        <w:rPr>
          <w:rFonts w:ascii="Times New Roman" w:eastAsia="Times New Roman" w:hAnsi="Times New Roman" w:cs="Times New Roman"/>
          <w:sz w:val="24"/>
          <w:szCs w:val="24"/>
          <w:lang w:eastAsia="ru-RU"/>
        </w:rPr>
        <w:t xml:space="preserve">пункте </w:t>
      </w:r>
      <w:r w:rsidR="00691F28" w:rsidRPr="00691F28">
        <w:rPr>
          <w:rFonts w:ascii="Times New Roman" w:eastAsia="Times New Roman" w:hAnsi="Times New Roman" w:cs="Times New Roman"/>
          <w:sz w:val="24"/>
          <w:szCs w:val="24"/>
          <w:lang w:eastAsia="ru-RU"/>
        </w:rPr>
        <w:t>7.2.6</w:t>
      </w:r>
      <w:r w:rsidRPr="00691F28">
        <w:rPr>
          <w:rFonts w:ascii="Times New Roman" w:eastAsia="Times New Roman" w:hAnsi="Times New Roman" w:cs="Times New Roman"/>
          <w:sz w:val="24"/>
          <w:szCs w:val="24"/>
          <w:lang w:eastAsia="ru-RU"/>
        </w:rPr>
        <w:t xml:space="preserve"> Договора из суммы</w:t>
      </w:r>
      <w:r w:rsidRPr="004B2CDD">
        <w:rPr>
          <w:rFonts w:ascii="Times New Roman" w:eastAsia="Times New Roman" w:hAnsi="Times New Roman" w:cs="Times New Roman"/>
          <w:sz w:val="24"/>
          <w:szCs w:val="24"/>
          <w:lang w:eastAsia="ru-RU"/>
        </w:rPr>
        <w:t xml:space="preserve"> уступленного денежного требования за нарушение Исполнителем обязанности, предусмотренной пунктом 4.1.10 Договора</w:t>
      </w:r>
      <w:r>
        <w:rPr>
          <w:rFonts w:ascii="Times New Roman" w:eastAsia="Times New Roman" w:hAnsi="Times New Roman" w:cs="Times New Roman"/>
          <w:sz w:val="24"/>
          <w:szCs w:val="24"/>
          <w:lang w:eastAsia="ru-RU"/>
        </w:rPr>
        <w:t>;</w:t>
      </w:r>
    </w:p>
    <w:p w14:paraId="21ACA109" w14:textId="0E896BF5" w:rsidR="00856757" w:rsidRPr="002445D0" w:rsidRDefault="004B2CDD" w:rsidP="002A30B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4.3.4</w:t>
      </w:r>
      <w:proofErr w:type="gramStart"/>
      <w:r w:rsidR="002A7936"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О</w:t>
      </w:r>
      <w:proofErr w:type="gramEnd"/>
      <w:r w:rsidR="00856757" w:rsidRPr="002445D0">
        <w:rPr>
          <w:rFonts w:ascii="Times New Roman" w:eastAsia="Times New Roman" w:hAnsi="Times New Roman" w:cs="Times New Roman"/>
          <w:sz w:val="24"/>
          <w:szCs w:val="24"/>
          <w:lang w:eastAsia="ru-RU"/>
        </w:rPr>
        <w:t>существлять оплату (ы) в со</w:t>
      </w:r>
      <w:r w:rsidR="002A7936" w:rsidRPr="002445D0">
        <w:rPr>
          <w:rFonts w:ascii="Times New Roman" w:eastAsia="Times New Roman" w:hAnsi="Times New Roman" w:cs="Times New Roman"/>
          <w:sz w:val="24"/>
          <w:szCs w:val="24"/>
          <w:lang w:eastAsia="ru-RU"/>
        </w:rPr>
        <w:t>ответствии с условиями Договора.</w:t>
      </w:r>
    </w:p>
    <w:p w14:paraId="20B9D7B0" w14:textId="6C8925AB" w:rsidR="00856757" w:rsidRPr="004B2CDD" w:rsidRDefault="002A7936" w:rsidP="002A30B0">
      <w:pPr>
        <w:spacing w:after="0" w:line="240" w:lineRule="auto"/>
        <w:ind w:firstLine="709"/>
        <w:jc w:val="both"/>
        <w:rPr>
          <w:rFonts w:ascii="Times New Roman" w:eastAsia="Times New Roman" w:hAnsi="Times New Roman" w:cs="Times New Roman"/>
          <w:b/>
          <w:sz w:val="24"/>
          <w:szCs w:val="24"/>
          <w:lang w:eastAsia="ru-RU"/>
        </w:rPr>
      </w:pPr>
      <w:r w:rsidRPr="004B2CDD">
        <w:rPr>
          <w:rFonts w:ascii="Times New Roman" w:eastAsia="Times New Roman" w:hAnsi="Times New Roman" w:cs="Times New Roman"/>
          <w:b/>
          <w:sz w:val="24"/>
          <w:szCs w:val="24"/>
          <w:lang w:eastAsia="ru-RU"/>
        </w:rPr>
        <w:t xml:space="preserve">4.4 </w:t>
      </w:r>
      <w:r w:rsidR="00856757" w:rsidRPr="004B2CDD">
        <w:rPr>
          <w:rFonts w:ascii="Times New Roman" w:eastAsia="Times New Roman" w:hAnsi="Times New Roman" w:cs="Times New Roman"/>
          <w:b/>
          <w:sz w:val="24"/>
          <w:szCs w:val="24"/>
          <w:lang w:eastAsia="ru-RU"/>
        </w:rPr>
        <w:t>Заказчик имеет право:</w:t>
      </w:r>
    </w:p>
    <w:p w14:paraId="14944019" w14:textId="15C509C3" w:rsidR="00856757" w:rsidRPr="002445D0" w:rsidRDefault="002A7936"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4.4.1</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П</w:t>
      </w:r>
      <w:proofErr w:type="gramEnd"/>
      <w:r w:rsidR="00856757" w:rsidRPr="002445D0">
        <w:rPr>
          <w:rFonts w:ascii="Times New Roman" w:eastAsia="Times New Roman" w:hAnsi="Times New Roman" w:cs="Times New Roman"/>
          <w:sz w:val="24"/>
          <w:szCs w:val="24"/>
          <w:lang w:eastAsia="ru-RU"/>
        </w:rPr>
        <w:t>олучить от Исполнителя Услуги надлежащего качества и количества, предусмотренные Договором.</w:t>
      </w:r>
    </w:p>
    <w:p w14:paraId="166BCBA9" w14:textId="5EB11963" w:rsidR="00856757" w:rsidRPr="002445D0" w:rsidRDefault="002A7936"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4.4.2</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О</w:t>
      </w:r>
      <w:proofErr w:type="gramEnd"/>
      <w:r w:rsidR="00856757" w:rsidRPr="002445D0">
        <w:rPr>
          <w:rFonts w:ascii="Times New Roman" w:eastAsia="Times New Roman" w:hAnsi="Times New Roman" w:cs="Times New Roman"/>
          <w:sz w:val="24"/>
          <w:szCs w:val="24"/>
          <w:lang w:eastAsia="ru-RU"/>
        </w:rPr>
        <w:t>тказаться от любой части Услуг, не соответствующих требованиям Договора, с соответствующим уменьшением стоимости Договора.</w:t>
      </w:r>
    </w:p>
    <w:p w14:paraId="5060B93B" w14:textId="09DB0800" w:rsidR="002A2136" w:rsidRPr="002445D0" w:rsidRDefault="002A7936"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4.4.3</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Р</w:t>
      </w:r>
      <w:proofErr w:type="gramEnd"/>
      <w:r w:rsidR="00856757" w:rsidRPr="002445D0">
        <w:rPr>
          <w:rFonts w:ascii="Times New Roman" w:eastAsia="Times New Roman" w:hAnsi="Times New Roman" w:cs="Times New Roman"/>
          <w:sz w:val="24"/>
          <w:szCs w:val="24"/>
          <w:lang w:eastAsia="ru-RU"/>
        </w:rPr>
        <w:t>асторгнуть Договор и (или) отказаться от исполнения Договора по основаниям и в порядке, предусмотренным в законодательстве РК, Порядке и (или) Договоре.</w:t>
      </w:r>
    </w:p>
    <w:p w14:paraId="4070DE4C" w14:textId="3470297F"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Заказчик не вправе требовать предоставления Исполнителем прогнозного расчета вну</w:t>
      </w:r>
      <w:r w:rsidR="002A7936" w:rsidRPr="002445D0">
        <w:rPr>
          <w:rFonts w:ascii="Times New Roman" w:eastAsia="Times New Roman" w:hAnsi="Times New Roman" w:cs="Times New Roman"/>
          <w:sz w:val="24"/>
          <w:szCs w:val="24"/>
          <w:lang w:eastAsia="ru-RU"/>
        </w:rPr>
        <w:t>тристрановой ценности в Услугах;</w:t>
      </w:r>
    </w:p>
    <w:p w14:paraId="70F2730E" w14:textId="150D3373" w:rsidR="00856757" w:rsidRPr="002445D0" w:rsidRDefault="002A7936"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4.4.4</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Т</w:t>
      </w:r>
      <w:proofErr w:type="gramEnd"/>
      <w:r w:rsidR="00856757" w:rsidRPr="002445D0">
        <w:rPr>
          <w:rFonts w:ascii="Times New Roman" w:eastAsia="Times New Roman" w:hAnsi="Times New Roman" w:cs="Times New Roman"/>
          <w:sz w:val="24"/>
          <w:szCs w:val="24"/>
          <w:lang w:eastAsia="ru-RU"/>
        </w:rPr>
        <w:t>ребовать от Исполнителя оказания Услуг в объеме, качестве и сроки, установленные Договором;</w:t>
      </w:r>
    </w:p>
    <w:p w14:paraId="2034D50D" w14:textId="512FD965" w:rsidR="00856757"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4.4.</w:t>
      </w:r>
      <w:r w:rsidR="002A7936" w:rsidRPr="002445D0">
        <w:rPr>
          <w:rFonts w:ascii="Times New Roman" w:eastAsia="Times New Roman" w:hAnsi="Times New Roman" w:cs="Times New Roman"/>
          <w:sz w:val="24"/>
          <w:szCs w:val="24"/>
          <w:lang w:eastAsia="ru-RU"/>
        </w:rPr>
        <w:t xml:space="preserve">5 </w:t>
      </w:r>
      <w:r w:rsidRPr="002445D0">
        <w:rPr>
          <w:rFonts w:ascii="Times New Roman" w:eastAsia="Times New Roman" w:hAnsi="Times New Roman" w:cs="Times New Roman"/>
          <w:sz w:val="24"/>
          <w:szCs w:val="24"/>
          <w:lang w:eastAsia="ru-RU"/>
        </w:rPr>
        <w:t xml:space="preserve">В </w:t>
      </w:r>
      <w:proofErr w:type="gramStart"/>
      <w:r w:rsidRPr="002445D0">
        <w:rPr>
          <w:rFonts w:ascii="Times New Roman" w:eastAsia="Times New Roman" w:hAnsi="Times New Roman" w:cs="Times New Roman"/>
          <w:sz w:val="24"/>
          <w:szCs w:val="24"/>
          <w:lang w:eastAsia="ru-RU"/>
        </w:rPr>
        <w:t>целях</w:t>
      </w:r>
      <w:proofErr w:type="gramEnd"/>
      <w:r w:rsidRPr="002445D0">
        <w:rPr>
          <w:rFonts w:ascii="Times New Roman" w:eastAsia="Times New Roman" w:hAnsi="Times New Roman" w:cs="Times New Roman"/>
          <w:sz w:val="24"/>
          <w:szCs w:val="24"/>
          <w:lang w:eastAsia="ru-RU"/>
        </w:rPr>
        <w:t xml:space="preserve"> контроля за ходом и качеством оказываемых Исполнителем Услуг запрашивать в любое время у Исполнителя информацию о ходе оказания Услуг;</w:t>
      </w:r>
    </w:p>
    <w:p w14:paraId="2E877BDE" w14:textId="16C37661" w:rsidR="004B2CDD" w:rsidRPr="004B2CDD" w:rsidRDefault="000A6BD4" w:rsidP="004B2CD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4.4.6 </w:t>
      </w:r>
      <w:r w:rsidR="004B2CDD" w:rsidRPr="004B2CDD">
        <w:rPr>
          <w:rFonts w:ascii="Times New Roman" w:eastAsia="Times New Roman" w:hAnsi="Times New Roman" w:cs="Times New Roman"/>
          <w:sz w:val="24"/>
          <w:szCs w:val="24"/>
          <w:lang w:eastAsia="ru-RU"/>
        </w:rPr>
        <w:t xml:space="preserve">В течение 10 (десяти) календарных дней со дня заключения Договора, а также в случае ненадлежащего исполнения любых обязательств по Договору </w:t>
      </w:r>
      <w:r w:rsidR="004B2CDD">
        <w:rPr>
          <w:rFonts w:ascii="Times New Roman" w:eastAsia="Times New Roman" w:hAnsi="Times New Roman" w:cs="Times New Roman"/>
          <w:sz w:val="24"/>
          <w:szCs w:val="24"/>
          <w:lang w:eastAsia="ru-RU"/>
        </w:rPr>
        <w:t>Исполнителем</w:t>
      </w:r>
      <w:r w:rsidR="004B2CDD" w:rsidRPr="004B2CDD">
        <w:rPr>
          <w:rFonts w:ascii="Times New Roman" w:eastAsia="Times New Roman" w:hAnsi="Times New Roman" w:cs="Times New Roman"/>
          <w:sz w:val="24"/>
          <w:szCs w:val="24"/>
          <w:lang w:eastAsia="ru-RU"/>
        </w:rPr>
        <w:t xml:space="preserve">, осуществлять мониторинг/и исполнения </w:t>
      </w:r>
      <w:r w:rsidR="004B2CDD">
        <w:rPr>
          <w:rFonts w:ascii="Times New Roman" w:eastAsia="Times New Roman" w:hAnsi="Times New Roman" w:cs="Times New Roman"/>
          <w:sz w:val="24"/>
          <w:szCs w:val="24"/>
          <w:lang w:eastAsia="ru-RU"/>
        </w:rPr>
        <w:t>Исполнителем</w:t>
      </w:r>
      <w:r w:rsidR="004B2CDD" w:rsidRPr="004B2CDD">
        <w:rPr>
          <w:rFonts w:ascii="Times New Roman" w:eastAsia="Times New Roman" w:hAnsi="Times New Roman" w:cs="Times New Roman"/>
          <w:sz w:val="24"/>
          <w:szCs w:val="24"/>
          <w:lang w:eastAsia="ru-RU"/>
        </w:rPr>
        <w:t xml:space="preserve"> обязательства, предусмотренного подпунктом 5.1.</w:t>
      </w:r>
      <w:r w:rsidR="004B2CDD">
        <w:rPr>
          <w:rFonts w:ascii="Times New Roman" w:eastAsia="Times New Roman" w:hAnsi="Times New Roman" w:cs="Times New Roman"/>
          <w:sz w:val="24"/>
          <w:szCs w:val="24"/>
          <w:lang w:eastAsia="ru-RU"/>
        </w:rPr>
        <w:t>10</w:t>
      </w:r>
      <w:r w:rsidR="004B2CDD" w:rsidRPr="004B2CDD">
        <w:rPr>
          <w:rFonts w:ascii="Times New Roman" w:eastAsia="Times New Roman" w:hAnsi="Times New Roman" w:cs="Times New Roman"/>
          <w:sz w:val="24"/>
          <w:szCs w:val="24"/>
          <w:lang w:eastAsia="ru-RU"/>
        </w:rPr>
        <w:t xml:space="preserve"> пункта 5.1 Договора.</w:t>
      </w:r>
    </w:p>
    <w:p w14:paraId="272F7E53" w14:textId="02DEABE2" w:rsidR="004B2CDD" w:rsidRPr="004B2CDD" w:rsidRDefault="004B2CDD" w:rsidP="004B2CD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4B2CD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7</w:t>
      </w:r>
      <w:proofErr w:type="gramStart"/>
      <w:r w:rsidRPr="004B2CDD">
        <w:rPr>
          <w:rFonts w:ascii="Times New Roman" w:eastAsia="Times New Roman" w:hAnsi="Times New Roman" w:cs="Times New Roman"/>
          <w:sz w:val="24"/>
          <w:szCs w:val="24"/>
          <w:lang w:eastAsia="ru-RU"/>
        </w:rPr>
        <w:t xml:space="preserve"> О</w:t>
      </w:r>
      <w:proofErr w:type="gramEnd"/>
      <w:r w:rsidRPr="004B2CDD">
        <w:rPr>
          <w:rFonts w:ascii="Times New Roman" w:eastAsia="Times New Roman" w:hAnsi="Times New Roman" w:cs="Times New Roman"/>
          <w:sz w:val="24"/>
          <w:szCs w:val="24"/>
          <w:lang w:eastAsia="ru-RU"/>
        </w:rPr>
        <w:t xml:space="preserve">тказаться от исполнения Договора в случае неоднократного нарушения </w:t>
      </w:r>
      <w:r>
        <w:rPr>
          <w:rFonts w:ascii="Times New Roman" w:eastAsia="Times New Roman" w:hAnsi="Times New Roman" w:cs="Times New Roman"/>
          <w:sz w:val="24"/>
          <w:szCs w:val="24"/>
          <w:lang w:eastAsia="ru-RU"/>
        </w:rPr>
        <w:t>Исполнителем</w:t>
      </w:r>
      <w:r w:rsidRPr="004B2CDD">
        <w:rPr>
          <w:rFonts w:ascii="Times New Roman" w:eastAsia="Times New Roman" w:hAnsi="Times New Roman" w:cs="Times New Roman"/>
          <w:sz w:val="24"/>
          <w:szCs w:val="24"/>
          <w:lang w:eastAsia="ru-RU"/>
        </w:rPr>
        <w:t xml:space="preserve"> обязательства, п</w:t>
      </w:r>
      <w:r>
        <w:rPr>
          <w:rFonts w:ascii="Times New Roman" w:eastAsia="Times New Roman" w:hAnsi="Times New Roman" w:cs="Times New Roman"/>
          <w:sz w:val="24"/>
          <w:szCs w:val="24"/>
          <w:lang w:eastAsia="ru-RU"/>
        </w:rPr>
        <w:t>редусмотренного подпунктом 5.1.10</w:t>
      </w:r>
      <w:r w:rsidRPr="004B2CDD">
        <w:rPr>
          <w:rFonts w:ascii="Times New Roman" w:eastAsia="Times New Roman" w:hAnsi="Times New Roman" w:cs="Times New Roman"/>
          <w:sz w:val="24"/>
          <w:szCs w:val="24"/>
          <w:lang w:eastAsia="ru-RU"/>
        </w:rPr>
        <w:t xml:space="preserve"> пункта 5.1 Договора.</w:t>
      </w:r>
    </w:p>
    <w:p w14:paraId="07E7B336" w14:textId="5B842266" w:rsidR="004B2CDD" w:rsidRPr="004B2CDD" w:rsidRDefault="004B2CDD" w:rsidP="004B2CD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4B2CD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proofErr w:type="gramStart"/>
      <w:r w:rsidRPr="004B2CDD">
        <w:rPr>
          <w:rFonts w:ascii="Times New Roman" w:eastAsia="Times New Roman" w:hAnsi="Times New Roman" w:cs="Times New Roman"/>
          <w:sz w:val="24"/>
          <w:szCs w:val="24"/>
          <w:lang w:eastAsia="ru-RU"/>
        </w:rPr>
        <w:t xml:space="preserve"> З</w:t>
      </w:r>
      <w:proofErr w:type="gramEnd"/>
      <w:r w:rsidRPr="004B2CDD">
        <w:rPr>
          <w:rFonts w:ascii="Times New Roman" w:eastAsia="Times New Roman" w:hAnsi="Times New Roman" w:cs="Times New Roman"/>
          <w:sz w:val="24"/>
          <w:szCs w:val="24"/>
          <w:lang w:eastAsia="ru-RU"/>
        </w:rPr>
        <w:t xml:space="preserve">апрашивать соответствующую информацию и документы у </w:t>
      </w:r>
      <w:r>
        <w:rPr>
          <w:rFonts w:ascii="Times New Roman" w:eastAsia="Times New Roman" w:hAnsi="Times New Roman" w:cs="Times New Roman"/>
          <w:sz w:val="24"/>
          <w:szCs w:val="24"/>
          <w:lang w:eastAsia="ru-RU"/>
        </w:rPr>
        <w:t>Исполнителя</w:t>
      </w:r>
      <w:r w:rsidRPr="004B2CDD">
        <w:rPr>
          <w:rFonts w:ascii="Times New Roman" w:eastAsia="Times New Roman" w:hAnsi="Times New Roman" w:cs="Times New Roman"/>
          <w:sz w:val="24"/>
          <w:szCs w:val="24"/>
          <w:lang w:eastAsia="ru-RU"/>
        </w:rPr>
        <w:t xml:space="preserve"> касательно Договора факторинга.</w:t>
      </w:r>
    </w:p>
    <w:p w14:paraId="1AFCD886" w14:textId="6990D4BD"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4.4.</w:t>
      </w:r>
      <w:r w:rsidR="004B2CDD">
        <w:rPr>
          <w:rFonts w:ascii="Times New Roman" w:eastAsia="Times New Roman" w:hAnsi="Times New Roman" w:cs="Times New Roman"/>
          <w:sz w:val="24"/>
          <w:szCs w:val="24"/>
          <w:lang w:eastAsia="ru-RU"/>
        </w:rPr>
        <w:t>9</w:t>
      </w:r>
      <w:proofErr w:type="gramStart"/>
      <w:r w:rsidR="002A7936"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Е</w:t>
      </w:r>
      <w:proofErr w:type="gramEnd"/>
      <w:r w:rsidRPr="002445D0">
        <w:rPr>
          <w:rFonts w:ascii="Times New Roman" w:eastAsia="Times New Roman" w:hAnsi="Times New Roman" w:cs="Times New Roman"/>
          <w:sz w:val="24"/>
          <w:szCs w:val="24"/>
          <w:lang w:eastAsia="ru-RU"/>
        </w:rPr>
        <w:t>сли Исполнитель не выполняет свои обязательства по устранению недостатков в оказанных Услугах, требований договорных обязательств, письменным предписанием отдать распоряжение об остановке оказания Услуг в целом или е</w:t>
      </w:r>
      <w:r w:rsidR="002A7936" w:rsidRPr="002445D0">
        <w:rPr>
          <w:rFonts w:ascii="Times New Roman" w:eastAsia="Times New Roman" w:hAnsi="Times New Roman" w:cs="Times New Roman"/>
          <w:sz w:val="24"/>
          <w:szCs w:val="24"/>
          <w:lang w:eastAsia="ru-RU"/>
        </w:rPr>
        <w:t>е части до устранения нарушений.</w:t>
      </w:r>
    </w:p>
    <w:p w14:paraId="16EE5BDC"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4E65B709" w14:textId="5EBAB692" w:rsidR="00856757" w:rsidRPr="002445D0" w:rsidRDefault="0063372B"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 xml:space="preserve">5. </w:t>
      </w:r>
      <w:r w:rsidR="00856757" w:rsidRPr="002445D0">
        <w:rPr>
          <w:rFonts w:ascii="Times New Roman" w:eastAsia="Times New Roman" w:hAnsi="Times New Roman" w:cs="Times New Roman"/>
          <w:b/>
          <w:sz w:val="24"/>
          <w:szCs w:val="24"/>
          <w:lang w:eastAsia="ru-RU"/>
        </w:rPr>
        <w:t>Порядок сдачи и приемки Услуг</w:t>
      </w:r>
    </w:p>
    <w:p w14:paraId="2F2BB41B" w14:textId="3358C77D" w:rsidR="00856757" w:rsidRPr="002445D0" w:rsidRDefault="0063372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5.1 </w:t>
      </w:r>
      <w:r w:rsidR="00856757" w:rsidRPr="002445D0">
        <w:rPr>
          <w:rFonts w:ascii="Times New Roman" w:eastAsia="Times New Roman" w:hAnsi="Times New Roman" w:cs="Times New Roman"/>
          <w:sz w:val="24"/>
          <w:szCs w:val="24"/>
          <w:lang w:eastAsia="ru-RU"/>
        </w:rPr>
        <w:t>Исполнитель после завершения оказания Услуг направляет Заказчику для подписания Акт оказанных услуг, в соответствии с условиями Договора.</w:t>
      </w:r>
    </w:p>
    <w:p w14:paraId="3AA92F80" w14:textId="0300EAD6" w:rsidR="00856757" w:rsidRPr="002445D0" w:rsidRDefault="0063372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5.2 </w:t>
      </w:r>
      <w:r w:rsidR="00856757" w:rsidRPr="002445D0">
        <w:rPr>
          <w:rFonts w:ascii="Times New Roman" w:eastAsia="Times New Roman" w:hAnsi="Times New Roman" w:cs="Times New Roman"/>
          <w:sz w:val="24"/>
          <w:szCs w:val="24"/>
          <w:lang w:eastAsia="ru-RU"/>
        </w:rPr>
        <w:t>Заказчик совместно с Исполнителем осуществляет проверку качества оказанных Услуг и в течение 10 (десяти) рабочих дней принимает по Акту оказанных услуг и подписывает такой Акт.</w:t>
      </w:r>
    </w:p>
    <w:p w14:paraId="0790041D" w14:textId="4F7E4648" w:rsidR="00856757" w:rsidRPr="002445D0" w:rsidRDefault="0063372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5.3</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П</w:t>
      </w:r>
      <w:proofErr w:type="gramEnd"/>
      <w:r w:rsidR="00856757" w:rsidRPr="002445D0">
        <w:rPr>
          <w:rFonts w:ascii="Times New Roman" w:eastAsia="Times New Roman" w:hAnsi="Times New Roman" w:cs="Times New Roman"/>
          <w:sz w:val="24"/>
          <w:szCs w:val="24"/>
          <w:lang w:eastAsia="ru-RU"/>
        </w:rPr>
        <w:t xml:space="preserve">ри обнаружении Заказчиком недостатков в оказанных Услугах, а также, если в процессе оказании Услуг Исполнитель допустил отступление от условий Договора Заказчик уведомляет Исполнителя о выявленных недостатках в письменной форме, а Исполнитель в течение 10 (десяти) календарных дней обязан безвозмездно устранить все указанные недостатки. После устранения имеющихся недостатков и/или разногласий, </w:t>
      </w:r>
      <w:r w:rsidR="00856757" w:rsidRPr="002445D0">
        <w:rPr>
          <w:rFonts w:ascii="Times New Roman" w:eastAsia="Times New Roman" w:hAnsi="Times New Roman" w:cs="Times New Roman"/>
          <w:sz w:val="24"/>
          <w:szCs w:val="24"/>
          <w:lang w:eastAsia="ru-RU"/>
        </w:rPr>
        <w:lastRenderedPageBreak/>
        <w:t>уполномоченными представителями обеих Сторон подписывается Акт оказанных Услуг по Договору.</w:t>
      </w:r>
    </w:p>
    <w:p w14:paraId="3AFA925E" w14:textId="7F44EC75" w:rsidR="00856757" w:rsidRPr="002445D0" w:rsidRDefault="0063372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5.4 </w:t>
      </w:r>
      <w:r w:rsidR="00856757" w:rsidRPr="002445D0">
        <w:rPr>
          <w:rFonts w:ascii="Times New Roman" w:eastAsia="Times New Roman" w:hAnsi="Times New Roman" w:cs="Times New Roman"/>
          <w:sz w:val="24"/>
          <w:szCs w:val="24"/>
          <w:lang w:eastAsia="ru-RU"/>
        </w:rPr>
        <w:t xml:space="preserve">В </w:t>
      </w:r>
      <w:proofErr w:type="gramStart"/>
      <w:r w:rsidR="00856757" w:rsidRPr="002445D0">
        <w:rPr>
          <w:rFonts w:ascii="Times New Roman" w:eastAsia="Times New Roman" w:hAnsi="Times New Roman" w:cs="Times New Roman"/>
          <w:sz w:val="24"/>
          <w:szCs w:val="24"/>
          <w:lang w:eastAsia="ru-RU"/>
        </w:rPr>
        <w:t>случае</w:t>
      </w:r>
      <w:proofErr w:type="gramEnd"/>
      <w:r w:rsidR="00856757" w:rsidRPr="002445D0">
        <w:rPr>
          <w:rFonts w:ascii="Times New Roman" w:eastAsia="Times New Roman" w:hAnsi="Times New Roman" w:cs="Times New Roman"/>
          <w:sz w:val="24"/>
          <w:szCs w:val="24"/>
          <w:lang w:eastAsia="ru-RU"/>
        </w:rPr>
        <w:t xml:space="preserve"> отказа Исполнителя от устранения недостатков оказанных Услуг, Заказчик вправе не оплачивать стоимость Услуг.</w:t>
      </w:r>
    </w:p>
    <w:p w14:paraId="39CE0514" w14:textId="55A9B3CF" w:rsidR="00856757" w:rsidRPr="002445D0" w:rsidRDefault="0063372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5.5 </w:t>
      </w:r>
      <w:r w:rsidR="00856757" w:rsidRPr="002445D0">
        <w:rPr>
          <w:rFonts w:ascii="Times New Roman" w:eastAsia="Times New Roman" w:hAnsi="Times New Roman" w:cs="Times New Roman"/>
          <w:sz w:val="24"/>
          <w:szCs w:val="24"/>
          <w:lang w:eastAsia="ru-RU"/>
        </w:rPr>
        <w:t xml:space="preserve">В </w:t>
      </w:r>
      <w:proofErr w:type="gramStart"/>
      <w:r w:rsidR="00856757" w:rsidRPr="002445D0">
        <w:rPr>
          <w:rFonts w:ascii="Times New Roman" w:eastAsia="Times New Roman" w:hAnsi="Times New Roman" w:cs="Times New Roman"/>
          <w:sz w:val="24"/>
          <w:szCs w:val="24"/>
          <w:lang w:eastAsia="ru-RU"/>
        </w:rPr>
        <w:t>случае</w:t>
      </w:r>
      <w:proofErr w:type="gramEnd"/>
      <w:r w:rsidR="00856757" w:rsidRPr="002445D0">
        <w:rPr>
          <w:rFonts w:ascii="Times New Roman" w:eastAsia="Times New Roman" w:hAnsi="Times New Roman" w:cs="Times New Roman"/>
          <w:sz w:val="24"/>
          <w:szCs w:val="24"/>
          <w:lang w:eastAsia="ru-RU"/>
        </w:rPr>
        <w:t xml:space="preserve"> если недостатки не были устранены в сроки, указанные в п.5.3 настоящего Договора, Заказчик вправе применить санкции, предусмотренные настоящим Договором, в одностороннем порядке расторгнуть Договор и потребовать от Исполнителя возмещения убытков и расходов, связанных с таким расторжением.</w:t>
      </w:r>
    </w:p>
    <w:p w14:paraId="5146BA79"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7F95D555" w14:textId="4262242D" w:rsidR="00856757" w:rsidRPr="002445D0" w:rsidRDefault="00E679F9"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 xml:space="preserve">6. </w:t>
      </w:r>
      <w:r w:rsidR="00856757" w:rsidRPr="002445D0">
        <w:rPr>
          <w:rFonts w:ascii="Times New Roman" w:eastAsia="Times New Roman" w:hAnsi="Times New Roman" w:cs="Times New Roman"/>
          <w:b/>
          <w:sz w:val="24"/>
          <w:szCs w:val="24"/>
          <w:lang w:eastAsia="ru-RU"/>
        </w:rPr>
        <w:t>Гарантии и Качество</w:t>
      </w:r>
    </w:p>
    <w:p w14:paraId="3226238D" w14:textId="2F87C2AD" w:rsidR="00856757" w:rsidRPr="002445D0" w:rsidRDefault="00E679F9"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6.1 </w:t>
      </w:r>
      <w:r w:rsidR="00856757" w:rsidRPr="002445D0">
        <w:rPr>
          <w:rFonts w:ascii="Times New Roman" w:eastAsia="Times New Roman" w:hAnsi="Times New Roman" w:cs="Times New Roman"/>
          <w:sz w:val="24"/>
          <w:szCs w:val="24"/>
          <w:lang w:eastAsia="ru-RU"/>
        </w:rPr>
        <w:t>Качество оказанных Услуг должно соответствовать требованиям Заказчика, а также государственным стандартам/установленным требованиям в законодательстве Республики Казахстан по областям соответствующей отрасли по указанному виду услуг, действующих в Республике Казахстан.</w:t>
      </w:r>
    </w:p>
    <w:p w14:paraId="7C2EB3DB" w14:textId="23C93A9A" w:rsidR="00856757" w:rsidRPr="002445D0" w:rsidRDefault="00B46F84"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6.2</w:t>
      </w:r>
      <w:proofErr w:type="gramStart"/>
      <w:r w:rsidRPr="002445D0">
        <w:rPr>
          <w:rFonts w:ascii="Times New Roman" w:eastAsia="Times New Roman" w:hAnsi="Times New Roman" w:cs="Times New Roman"/>
          <w:sz w:val="24"/>
          <w:szCs w:val="24"/>
          <w:lang w:eastAsia="ru-RU"/>
        </w:rPr>
        <w:t xml:space="preserve"> Е</w:t>
      </w:r>
      <w:proofErr w:type="gramEnd"/>
      <w:r w:rsidR="00856757" w:rsidRPr="002445D0">
        <w:rPr>
          <w:rFonts w:ascii="Times New Roman" w:eastAsia="Times New Roman" w:hAnsi="Times New Roman" w:cs="Times New Roman"/>
          <w:sz w:val="24"/>
          <w:szCs w:val="24"/>
          <w:lang w:eastAsia="ru-RU"/>
        </w:rPr>
        <w:t xml:space="preserve">сли будут выявлены недостатки в оказанных Услугах или несоответствие условиям Договора, Исполнитель за свой счет обязуется устранить недостатки в течение </w:t>
      </w:r>
      <w:r w:rsidR="00E679F9"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5 (пяти) рабочих дней с момента предъявления Заказчиком соответствующих требований.</w:t>
      </w:r>
    </w:p>
    <w:p w14:paraId="216C8C99"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507E18F6" w14:textId="28136685" w:rsidR="00856757" w:rsidRPr="002445D0" w:rsidRDefault="00856757" w:rsidP="00E40A89">
      <w:pPr>
        <w:spacing w:after="0" w:line="240" w:lineRule="auto"/>
        <w:jc w:val="center"/>
        <w:rPr>
          <w:rFonts w:ascii="Times New Roman" w:eastAsia="Times New Roman" w:hAnsi="Times New Roman" w:cs="Times New Roman"/>
          <w:sz w:val="24"/>
          <w:szCs w:val="24"/>
          <w:lang w:eastAsia="ru-RU"/>
        </w:rPr>
      </w:pPr>
      <w:r w:rsidRPr="002445D0">
        <w:rPr>
          <w:rFonts w:ascii="Times New Roman" w:eastAsia="Times New Roman" w:hAnsi="Times New Roman" w:cs="Times New Roman"/>
          <w:b/>
          <w:sz w:val="24"/>
          <w:szCs w:val="24"/>
          <w:lang w:eastAsia="ru-RU"/>
        </w:rPr>
        <w:t>7.</w:t>
      </w:r>
      <w:r w:rsidR="00FF46A8"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Ответственность Сторон</w:t>
      </w:r>
    </w:p>
    <w:p w14:paraId="10907A86" w14:textId="35B63F68"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7.1</w:t>
      </w:r>
      <w:proofErr w:type="gramStart"/>
      <w:r w:rsidR="00FF46A8"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З</w:t>
      </w:r>
      <w:proofErr w:type="gramEnd"/>
      <w:r w:rsidRPr="002445D0">
        <w:rPr>
          <w:rFonts w:ascii="Times New Roman" w:eastAsia="Times New Roman" w:hAnsi="Times New Roman" w:cs="Times New Roman"/>
          <w:sz w:val="24"/>
          <w:szCs w:val="24"/>
          <w:lang w:eastAsia="ru-RU"/>
        </w:rPr>
        <w:t>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14:paraId="11B92267" w14:textId="6262FF69"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7.2</w:t>
      </w:r>
      <w:r w:rsidR="00FF46A8"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Ответственность Исполнителя:</w:t>
      </w:r>
    </w:p>
    <w:p w14:paraId="066973FB" w14:textId="75D1D2F3"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7.2.1</w:t>
      </w:r>
      <w:r w:rsidR="00FF46A8" w:rsidRPr="002445D0">
        <w:rPr>
          <w:rFonts w:ascii="Times New Roman" w:eastAsia="Times New Roman" w:hAnsi="Times New Roman" w:cs="Times New Roman"/>
          <w:sz w:val="24"/>
          <w:szCs w:val="24"/>
          <w:lang w:eastAsia="ru-RU"/>
        </w:rPr>
        <w:t xml:space="preserve"> </w:t>
      </w:r>
      <w:r w:rsidR="00C52D62" w:rsidRPr="002445D0">
        <w:rPr>
          <w:rFonts w:ascii="Times New Roman" w:eastAsia="Times New Roman" w:hAnsi="Times New Roman" w:cs="Times New Roman"/>
          <w:sz w:val="24"/>
          <w:szCs w:val="24"/>
          <w:lang w:eastAsia="ru-RU"/>
        </w:rPr>
        <w:t xml:space="preserve">В </w:t>
      </w:r>
      <w:proofErr w:type="gramStart"/>
      <w:r w:rsidR="00C52D62" w:rsidRPr="002445D0">
        <w:rPr>
          <w:rFonts w:ascii="Times New Roman" w:eastAsia="Times New Roman" w:hAnsi="Times New Roman" w:cs="Times New Roman"/>
          <w:sz w:val="24"/>
          <w:szCs w:val="24"/>
          <w:lang w:eastAsia="ru-RU"/>
        </w:rPr>
        <w:t>случае</w:t>
      </w:r>
      <w:proofErr w:type="gramEnd"/>
      <w:r w:rsidR="00C52D62" w:rsidRPr="002445D0">
        <w:rPr>
          <w:rFonts w:ascii="Times New Roman" w:eastAsia="Times New Roman" w:hAnsi="Times New Roman" w:cs="Times New Roman"/>
          <w:sz w:val="24"/>
          <w:szCs w:val="24"/>
          <w:lang w:eastAsia="ru-RU"/>
        </w:rPr>
        <w:t xml:space="preserve"> не предоставления фактического расчета доли внутристрановой ценности в Услугах</w:t>
      </w:r>
      <w:r w:rsidRPr="002445D0">
        <w:rPr>
          <w:rFonts w:ascii="Times New Roman" w:eastAsia="Times New Roman" w:hAnsi="Times New Roman" w:cs="Times New Roman"/>
          <w:sz w:val="24"/>
          <w:szCs w:val="24"/>
          <w:lang w:eastAsia="ru-RU"/>
        </w:rPr>
        <w:t>, Исполнитель выплачивает Заказчику пеню в размере 0,1% от суммы Договора за каждый день просрочки, но не более 10% от суммы Договора</w:t>
      </w:r>
      <w:r w:rsidR="00FF46A8" w:rsidRPr="002445D0">
        <w:rPr>
          <w:rFonts w:ascii="Times New Roman" w:eastAsia="Times New Roman" w:hAnsi="Times New Roman" w:cs="Times New Roman"/>
          <w:sz w:val="24"/>
          <w:szCs w:val="24"/>
          <w:lang w:eastAsia="ru-RU"/>
        </w:rPr>
        <w:t>;</w:t>
      </w:r>
    </w:p>
    <w:p w14:paraId="24FC74B0" w14:textId="2D5FBFF0"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7.2.</w:t>
      </w:r>
      <w:r w:rsidR="00FF46A8" w:rsidRPr="002445D0">
        <w:rPr>
          <w:rFonts w:ascii="Times New Roman" w:eastAsia="Times New Roman" w:hAnsi="Times New Roman" w:cs="Times New Roman"/>
          <w:sz w:val="24"/>
          <w:szCs w:val="24"/>
          <w:lang w:eastAsia="ru-RU"/>
        </w:rPr>
        <w:t xml:space="preserve">2 </w:t>
      </w:r>
      <w:r w:rsidRPr="002445D0">
        <w:rPr>
          <w:rFonts w:ascii="Times New Roman" w:eastAsia="Times New Roman" w:hAnsi="Times New Roman" w:cs="Times New Roman"/>
          <w:sz w:val="24"/>
          <w:szCs w:val="24"/>
          <w:lang w:eastAsia="ru-RU"/>
        </w:rPr>
        <w:t>В случае нарушения Исполнителем сроков оказания Услуг, оговоренных Договором, Исполнитель обязан оплатить Заказчику неустойку в размере 0,1% от стоимости несвоевременно оказанных/</w:t>
      </w:r>
      <w:proofErr w:type="spellStart"/>
      <w:r w:rsidRPr="002445D0">
        <w:rPr>
          <w:rFonts w:ascii="Times New Roman" w:eastAsia="Times New Roman" w:hAnsi="Times New Roman" w:cs="Times New Roman"/>
          <w:sz w:val="24"/>
          <w:szCs w:val="24"/>
          <w:lang w:eastAsia="ru-RU"/>
        </w:rPr>
        <w:t>неоказанных</w:t>
      </w:r>
      <w:proofErr w:type="spellEnd"/>
      <w:r w:rsidRPr="002445D0">
        <w:rPr>
          <w:rFonts w:ascii="Times New Roman" w:eastAsia="Times New Roman" w:hAnsi="Times New Roman" w:cs="Times New Roman"/>
          <w:sz w:val="24"/>
          <w:szCs w:val="24"/>
          <w:lang w:eastAsia="ru-RU"/>
        </w:rPr>
        <w:t xml:space="preserve"> Услуг, за каждый день нарушения соответствующего обязательства по Договору, но не более 10% от общей суммы неисполненного обязательства;</w:t>
      </w:r>
      <w:proofErr w:type="gramEnd"/>
    </w:p>
    <w:p w14:paraId="04154BF3" w14:textId="3BAEAB84"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7.2.</w:t>
      </w:r>
      <w:r w:rsidR="00FF46A8" w:rsidRPr="002445D0">
        <w:rPr>
          <w:rFonts w:ascii="Times New Roman" w:eastAsia="Times New Roman" w:hAnsi="Times New Roman" w:cs="Times New Roman"/>
          <w:sz w:val="24"/>
          <w:szCs w:val="24"/>
          <w:lang w:eastAsia="ru-RU"/>
        </w:rPr>
        <w:t xml:space="preserve">3 </w:t>
      </w:r>
      <w:r w:rsidRPr="002445D0">
        <w:rPr>
          <w:rFonts w:ascii="Times New Roman" w:eastAsia="Times New Roman" w:hAnsi="Times New Roman" w:cs="Times New Roman"/>
          <w:sz w:val="24"/>
          <w:szCs w:val="24"/>
          <w:lang w:eastAsia="ru-RU"/>
        </w:rPr>
        <w:t xml:space="preserve">В </w:t>
      </w:r>
      <w:proofErr w:type="gramStart"/>
      <w:r w:rsidRPr="002445D0">
        <w:rPr>
          <w:rFonts w:ascii="Times New Roman" w:eastAsia="Times New Roman" w:hAnsi="Times New Roman" w:cs="Times New Roman"/>
          <w:sz w:val="24"/>
          <w:szCs w:val="24"/>
          <w:lang w:eastAsia="ru-RU"/>
        </w:rPr>
        <w:t>случае</w:t>
      </w:r>
      <w:proofErr w:type="gramEnd"/>
      <w:r w:rsidRPr="002445D0">
        <w:rPr>
          <w:rFonts w:ascii="Times New Roman" w:eastAsia="Times New Roman" w:hAnsi="Times New Roman" w:cs="Times New Roman"/>
          <w:sz w:val="24"/>
          <w:szCs w:val="24"/>
          <w:lang w:eastAsia="ru-RU"/>
        </w:rPr>
        <w:t xml:space="preserve"> нарушения сроков устранения Исполнителем выявленных недостатков, Исполнитель выплачивает Заказчику в качестве неустойки сумму, эквивалентную 0,1% от общей суммы Договора, за каждый день просрочки, но не более 10% от общей суммы Договора;</w:t>
      </w:r>
    </w:p>
    <w:p w14:paraId="25D9A725" w14:textId="32B1DEBF" w:rsidR="00856757" w:rsidRPr="002445D0" w:rsidRDefault="00592DC4"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7.2.4 </w:t>
      </w:r>
      <w:r w:rsidR="00856757" w:rsidRPr="002445D0">
        <w:rPr>
          <w:rFonts w:ascii="Times New Roman" w:eastAsia="Times New Roman" w:hAnsi="Times New Roman" w:cs="Times New Roman"/>
          <w:sz w:val="24"/>
          <w:szCs w:val="24"/>
          <w:lang w:eastAsia="ru-RU"/>
        </w:rPr>
        <w:t xml:space="preserve">В </w:t>
      </w:r>
      <w:proofErr w:type="gramStart"/>
      <w:r w:rsidR="00856757" w:rsidRPr="002445D0">
        <w:rPr>
          <w:rFonts w:ascii="Times New Roman" w:eastAsia="Times New Roman" w:hAnsi="Times New Roman" w:cs="Times New Roman"/>
          <w:sz w:val="24"/>
          <w:szCs w:val="24"/>
          <w:lang w:eastAsia="ru-RU"/>
        </w:rPr>
        <w:t>случае</w:t>
      </w:r>
      <w:proofErr w:type="gramEnd"/>
      <w:r w:rsidR="00856757" w:rsidRPr="002445D0">
        <w:rPr>
          <w:rFonts w:ascii="Times New Roman" w:eastAsia="Times New Roman" w:hAnsi="Times New Roman" w:cs="Times New Roman"/>
          <w:sz w:val="24"/>
          <w:szCs w:val="24"/>
          <w:lang w:eastAsia="ru-RU"/>
        </w:rPr>
        <w:t xml:space="preserve"> расторжения Договора по вине Исполнителя Исполнитель возмещает Заказчику все убытки, причиненные таким расторжением, а также уплачивает штраф в размере 10% от Общей суммы Договора;</w:t>
      </w:r>
    </w:p>
    <w:p w14:paraId="4D333BEB" w14:textId="12C0E143" w:rsidR="00856757" w:rsidRDefault="00592DC4"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7.2.</w:t>
      </w:r>
      <w:r w:rsidR="00C52D62" w:rsidRPr="002445D0">
        <w:rPr>
          <w:rFonts w:ascii="Times New Roman" w:eastAsia="Times New Roman" w:hAnsi="Times New Roman" w:cs="Times New Roman"/>
          <w:sz w:val="24"/>
          <w:szCs w:val="24"/>
          <w:lang w:eastAsia="ru-RU"/>
        </w:rPr>
        <w:t>5</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З</w:t>
      </w:r>
      <w:proofErr w:type="gramEnd"/>
      <w:r w:rsidR="00856757" w:rsidRPr="002445D0">
        <w:rPr>
          <w:rFonts w:ascii="Times New Roman" w:eastAsia="Times New Roman" w:hAnsi="Times New Roman" w:cs="Times New Roman"/>
          <w:sz w:val="24"/>
          <w:szCs w:val="24"/>
          <w:lang w:eastAsia="ru-RU"/>
        </w:rPr>
        <w:t>а несоблюдение сроков исполнения иных обязательств, установленных Договором, Исполнитель уплачивает Заказчику пеню в размере 0,1% от Общей суммы Договора за каждый день просрочки, но не более 10% от Общей суммы Договора;</w:t>
      </w:r>
    </w:p>
    <w:p w14:paraId="1280DD09" w14:textId="73CD6D23" w:rsidR="004B2CDD" w:rsidRPr="002445D0" w:rsidRDefault="004B2CDD" w:rsidP="002A30B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7.2.6 </w:t>
      </w:r>
      <w:r w:rsidRPr="004B2CDD">
        <w:rPr>
          <w:rFonts w:ascii="Times New Roman" w:eastAsia="Times New Roman" w:hAnsi="Times New Roman" w:cs="Times New Roman"/>
          <w:sz w:val="24"/>
          <w:szCs w:val="24"/>
          <w:lang w:eastAsia="ru-RU"/>
        </w:rPr>
        <w:t xml:space="preserve">В </w:t>
      </w:r>
      <w:proofErr w:type="gramStart"/>
      <w:r w:rsidRPr="004B2CDD">
        <w:rPr>
          <w:rFonts w:ascii="Times New Roman" w:eastAsia="Times New Roman" w:hAnsi="Times New Roman" w:cs="Times New Roman"/>
          <w:sz w:val="24"/>
          <w:szCs w:val="24"/>
          <w:lang w:eastAsia="ru-RU"/>
        </w:rPr>
        <w:t>случае</w:t>
      </w:r>
      <w:proofErr w:type="gramEnd"/>
      <w:r w:rsidRPr="004B2CDD">
        <w:rPr>
          <w:rFonts w:ascii="Times New Roman" w:eastAsia="Times New Roman" w:hAnsi="Times New Roman" w:cs="Times New Roman"/>
          <w:sz w:val="24"/>
          <w:szCs w:val="24"/>
          <w:lang w:eastAsia="ru-RU"/>
        </w:rPr>
        <w:t xml:space="preserve"> нарушения </w:t>
      </w:r>
      <w:r w:rsidR="00DF6BBD">
        <w:rPr>
          <w:rFonts w:ascii="Times New Roman" w:eastAsia="Times New Roman" w:hAnsi="Times New Roman" w:cs="Times New Roman"/>
          <w:sz w:val="24"/>
          <w:szCs w:val="24"/>
          <w:lang w:eastAsia="ru-RU"/>
        </w:rPr>
        <w:t>Исполнителем</w:t>
      </w:r>
      <w:r w:rsidRPr="004B2CDD">
        <w:rPr>
          <w:rFonts w:ascii="Times New Roman" w:eastAsia="Times New Roman" w:hAnsi="Times New Roman" w:cs="Times New Roman"/>
          <w:sz w:val="24"/>
          <w:szCs w:val="24"/>
          <w:lang w:eastAsia="ru-RU"/>
        </w:rPr>
        <w:t xml:space="preserve"> обязанности, предусмотренной подпунктом 5.1.</w:t>
      </w:r>
      <w:r w:rsidR="00DF6BBD">
        <w:rPr>
          <w:rFonts w:ascii="Times New Roman" w:eastAsia="Times New Roman" w:hAnsi="Times New Roman" w:cs="Times New Roman"/>
          <w:sz w:val="24"/>
          <w:szCs w:val="24"/>
          <w:lang w:eastAsia="ru-RU"/>
        </w:rPr>
        <w:t>10</w:t>
      </w:r>
      <w:r w:rsidRPr="004B2CDD">
        <w:rPr>
          <w:rFonts w:ascii="Times New Roman" w:eastAsia="Times New Roman" w:hAnsi="Times New Roman" w:cs="Times New Roman"/>
          <w:sz w:val="24"/>
          <w:szCs w:val="24"/>
          <w:lang w:eastAsia="ru-RU"/>
        </w:rPr>
        <w:t xml:space="preserve"> пункта 5.1 Договора </w:t>
      </w:r>
      <w:r w:rsidR="00DF6BBD">
        <w:rPr>
          <w:rFonts w:ascii="Times New Roman" w:eastAsia="Times New Roman" w:hAnsi="Times New Roman" w:cs="Times New Roman"/>
          <w:sz w:val="24"/>
          <w:szCs w:val="24"/>
          <w:lang w:eastAsia="ru-RU"/>
        </w:rPr>
        <w:t>Исполнитель</w:t>
      </w:r>
      <w:r w:rsidRPr="004B2CDD">
        <w:rPr>
          <w:rFonts w:ascii="Times New Roman" w:eastAsia="Times New Roman" w:hAnsi="Times New Roman" w:cs="Times New Roman"/>
          <w:sz w:val="24"/>
          <w:szCs w:val="24"/>
          <w:lang w:eastAsia="ru-RU"/>
        </w:rPr>
        <w:t xml:space="preserve"> обязан оплатить Заказчику штраф в размере 30 % (тридцать процентов) от суммы уступленного денежного требования по Договору факторинга;</w:t>
      </w:r>
    </w:p>
    <w:p w14:paraId="31B02DB3" w14:textId="0B24CE06"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7.2.</w:t>
      </w:r>
      <w:r w:rsidR="00DF6BBD">
        <w:rPr>
          <w:rFonts w:ascii="Times New Roman" w:eastAsia="Times New Roman" w:hAnsi="Times New Roman" w:cs="Times New Roman"/>
          <w:sz w:val="24"/>
          <w:szCs w:val="24"/>
          <w:lang w:eastAsia="ru-RU"/>
        </w:rPr>
        <w:t>7</w:t>
      </w:r>
      <w:r w:rsidR="00592DC4"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В случае несоблюдения требований, указанных в Технической спецификации (Приложение 2 к Договору), Исполнитель уплачивает Заказчику штраф в размере 0,1% от Общей суммы Договора за каждый допущенный случай некачественного оказания Услуг в течение 10 (десяти) календарных дней с даты выявления такого случая.</w:t>
      </w:r>
      <w:proofErr w:type="gramEnd"/>
      <w:r w:rsidRPr="002445D0">
        <w:rPr>
          <w:rFonts w:ascii="Times New Roman" w:eastAsia="Times New Roman" w:hAnsi="Times New Roman" w:cs="Times New Roman"/>
          <w:sz w:val="24"/>
          <w:szCs w:val="24"/>
          <w:lang w:eastAsia="ru-RU"/>
        </w:rPr>
        <w:t xml:space="preserve"> Кроме того, Исполнитель возмещает Заказч</w:t>
      </w:r>
      <w:r w:rsidR="00592DC4" w:rsidRPr="002445D0">
        <w:rPr>
          <w:rFonts w:ascii="Times New Roman" w:eastAsia="Times New Roman" w:hAnsi="Times New Roman" w:cs="Times New Roman"/>
          <w:sz w:val="24"/>
          <w:szCs w:val="24"/>
          <w:lang w:eastAsia="ru-RU"/>
        </w:rPr>
        <w:t>ику все причиненные этим убытки.</w:t>
      </w:r>
    </w:p>
    <w:p w14:paraId="0419B57A" w14:textId="298D9945"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7.3</w:t>
      </w:r>
      <w:r w:rsidR="00592DC4"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Исполнитель согласен на удержание Заказчиком суммы пени (штрафов),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p>
    <w:p w14:paraId="4A6807D6" w14:textId="39FE1EB3" w:rsidR="00856757" w:rsidRPr="002445D0" w:rsidRDefault="00592DC4"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lastRenderedPageBreak/>
        <w:t>7.</w:t>
      </w:r>
      <w:r w:rsidR="00ED2AF4"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Ответственность Заказчика:</w:t>
      </w:r>
    </w:p>
    <w:p w14:paraId="14017563" w14:textId="63271C2E" w:rsidR="00856757" w:rsidRPr="002445D0" w:rsidRDefault="00592DC4"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7.</w:t>
      </w:r>
      <w:r w:rsidR="00ED2AF4"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 xml:space="preserve">.1 </w:t>
      </w:r>
      <w:r w:rsidR="00856757" w:rsidRPr="002445D0">
        <w:rPr>
          <w:rFonts w:ascii="Times New Roman" w:eastAsia="Times New Roman" w:hAnsi="Times New Roman" w:cs="Times New Roman"/>
          <w:sz w:val="24"/>
          <w:szCs w:val="24"/>
          <w:lang w:eastAsia="ru-RU"/>
        </w:rPr>
        <w:t xml:space="preserve">В </w:t>
      </w:r>
      <w:proofErr w:type="gramStart"/>
      <w:r w:rsidR="00856757" w:rsidRPr="002445D0">
        <w:rPr>
          <w:rFonts w:ascii="Times New Roman" w:eastAsia="Times New Roman" w:hAnsi="Times New Roman" w:cs="Times New Roman"/>
          <w:sz w:val="24"/>
          <w:szCs w:val="24"/>
          <w:lang w:eastAsia="ru-RU"/>
        </w:rPr>
        <w:t>случае</w:t>
      </w:r>
      <w:proofErr w:type="gramEnd"/>
      <w:r w:rsidR="00856757" w:rsidRPr="002445D0">
        <w:rPr>
          <w:rFonts w:ascii="Times New Roman" w:eastAsia="Times New Roman" w:hAnsi="Times New Roman" w:cs="Times New Roman"/>
          <w:sz w:val="24"/>
          <w:szCs w:val="24"/>
          <w:lang w:eastAsia="ru-RU"/>
        </w:rPr>
        <w:t xml:space="preserve"> задержки оплат по Договору, Заказчик должен выплатить Исполнителю пеню в размере 0,1% от суммы задолженности, за каждый календарный день просрочки, но не более 10% от общей суммы неисполненного обязательства;</w:t>
      </w:r>
    </w:p>
    <w:p w14:paraId="62E2F144" w14:textId="000D906E" w:rsidR="00856757" w:rsidRPr="002445D0" w:rsidRDefault="00592DC4"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7.</w:t>
      </w:r>
      <w:r w:rsidR="00ED2AF4"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 xml:space="preserve">.2 </w:t>
      </w:r>
      <w:r w:rsidR="00856757" w:rsidRPr="002445D0">
        <w:rPr>
          <w:rFonts w:ascii="Times New Roman" w:eastAsia="Times New Roman" w:hAnsi="Times New Roman" w:cs="Times New Roman"/>
          <w:sz w:val="24"/>
          <w:szCs w:val="24"/>
          <w:lang w:eastAsia="ru-RU"/>
        </w:rPr>
        <w:t>В случае задержки Заказчиком подписания Акта оказанных Услуг, Заказчик выплачивает Исполнителю пеню в размере 0,1% от</w:t>
      </w:r>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общей суммы неисполненного обязательства, за каждый календарный день, но не более 10% от</w:t>
      </w:r>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общей суммы неисполненного обязательства</w:t>
      </w:r>
      <w:r w:rsidRPr="002445D0">
        <w:rPr>
          <w:rFonts w:ascii="Times New Roman" w:eastAsia="Times New Roman" w:hAnsi="Times New Roman" w:cs="Times New Roman"/>
          <w:sz w:val="24"/>
          <w:szCs w:val="24"/>
          <w:lang w:eastAsia="ru-RU"/>
        </w:rPr>
        <w:t>;</w:t>
      </w:r>
      <w:proofErr w:type="gramEnd"/>
    </w:p>
    <w:p w14:paraId="374E9B70" w14:textId="45E75189"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7.</w:t>
      </w:r>
      <w:r w:rsidR="00ED2AF4"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w:t>
      </w:r>
      <w:r w:rsidR="00592DC4" w:rsidRPr="002445D0">
        <w:rPr>
          <w:rFonts w:ascii="Times New Roman" w:eastAsia="Times New Roman" w:hAnsi="Times New Roman" w:cs="Times New Roman"/>
          <w:sz w:val="24"/>
          <w:szCs w:val="24"/>
          <w:lang w:eastAsia="ru-RU"/>
        </w:rPr>
        <w:t xml:space="preserve">3 </w:t>
      </w:r>
      <w:r w:rsidRPr="002445D0">
        <w:rPr>
          <w:rFonts w:ascii="Times New Roman" w:eastAsia="Times New Roman" w:hAnsi="Times New Roman" w:cs="Times New Roman"/>
          <w:sz w:val="24"/>
          <w:szCs w:val="24"/>
          <w:lang w:eastAsia="ru-RU"/>
        </w:rPr>
        <w:t xml:space="preserve">В </w:t>
      </w:r>
      <w:proofErr w:type="gramStart"/>
      <w:r w:rsidRPr="002445D0">
        <w:rPr>
          <w:rFonts w:ascii="Times New Roman" w:eastAsia="Times New Roman" w:hAnsi="Times New Roman" w:cs="Times New Roman"/>
          <w:sz w:val="24"/>
          <w:szCs w:val="24"/>
          <w:lang w:eastAsia="ru-RU"/>
        </w:rPr>
        <w:t>случае</w:t>
      </w:r>
      <w:proofErr w:type="gramEnd"/>
      <w:r w:rsidRPr="002445D0">
        <w:rPr>
          <w:rFonts w:ascii="Times New Roman" w:eastAsia="Times New Roman" w:hAnsi="Times New Roman" w:cs="Times New Roman"/>
          <w:sz w:val="24"/>
          <w:szCs w:val="24"/>
          <w:lang w:eastAsia="ru-RU"/>
        </w:rPr>
        <w:t xml:space="preserve">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Республики Казахстан.</w:t>
      </w:r>
    </w:p>
    <w:p w14:paraId="7E02B35D" w14:textId="03AB819F"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7.</w:t>
      </w:r>
      <w:r w:rsidR="00ED2AF4" w:rsidRPr="002445D0">
        <w:rPr>
          <w:rFonts w:ascii="Times New Roman" w:eastAsia="Times New Roman" w:hAnsi="Times New Roman" w:cs="Times New Roman"/>
          <w:sz w:val="24"/>
          <w:szCs w:val="24"/>
          <w:lang w:eastAsia="ru-RU"/>
        </w:rPr>
        <w:t>5</w:t>
      </w:r>
      <w:r w:rsidR="00592DC4"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Оплата неустойки (штрафа, пени) не освобождает Стороны от выполнения обязательств, предусмотренных настоящим Договором.</w:t>
      </w:r>
    </w:p>
    <w:p w14:paraId="5C5A9ED9"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6D0ECD00" w14:textId="59A8F698" w:rsidR="00856757" w:rsidRPr="002445D0" w:rsidRDefault="00856757" w:rsidP="00E40A89">
      <w:pPr>
        <w:spacing w:after="0" w:line="240" w:lineRule="auto"/>
        <w:jc w:val="center"/>
        <w:rPr>
          <w:rFonts w:ascii="Times New Roman" w:eastAsia="Times New Roman" w:hAnsi="Times New Roman" w:cs="Times New Roman"/>
          <w:sz w:val="24"/>
          <w:szCs w:val="24"/>
          <w:lang w:eastAsia="ru-RU"/>
        </w:rPr>
      </w:pPr>
      <w:r w:rsidRPr="002445D0">
        <w:rPr>
          <w:rFonts w:ascii="Times New Roman" w:eastAsia="Times New Roman" w:hAnsi="Times New Roman" w:cs="Times New Roman"/>
          <w:b/>
          <w:sz w:val="24"/>
          <w:szCs w:val="24"/>
          <w:lang w:eastAsia="ru-RU"/>
        </w:rPr>
        <w:t>8.</w:t>
      </w:r>
      <w:r w:rsidR="00C44943"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Порядок изменения, расторжение Договора</w:t>
      </w:r>
    </w:p>
    <w:p w14:paraId="6BDB608C" w14:textId="6F8C6457"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8.1</w:t>
      </w:r>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Внесение изменений и дополнений в настоящий Договор осуществляется в соответствии с законодательством Республики Казахстан и Порядком.</w:t>
      </w:r>
    </w:p>
    <w:p w14:paraId="5A13DC42" w14:textId="275927B5"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8.2</w:t>
      </w:r>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w:t>
      </w:r>
      <w:proofErr w:type="gramStart"/>
      <w:r w:rsidRPr="002445D0">
        <w:rPr>
          <w:rFonts w:ascii="Times New Roman" w:eastAsia="Times New Roman" w:hAnsi="Times New Roman" w:cs="Times New Roman"/>
          <w:sz w:val="24"/>
          <w:szCs w:val="24"/>
          <w:lang w:eastAsia="ru-RU"/>
        </w:rPr>
        <w:t>м(</w:t>
      </w:r>
      <w:proofErr w:type="spellStart"/>
      <w:proofErr w:type="gramEnd"/>
      <w:r w:rsidRPr="002445D0">
        <w:rPr>
          <w:rFonts w:ascii="Times New Roman" w:eastAsia="Times New Roman" w:hAnsi="Times New Roman" w:cs="Times New Roman"/>
          <w:sz w:val="24"/>
          <w:szCs w:val="24"/>
          <w:lang w:eastAsia="ru-RU"/>
        </w:rPr>
        <w:t>ами</w:t>
      </w:r>
      <w:proofErr w:type="spellEnd"/>
      <w:r w:rsidRPr="002445D0">
        <w:rPr>
          <w:rFonts w:ascii="Times New Roman" w:eastAsia="Times New Roman" w:hAnsi="Times New Roman" w:cs="Times New Roman"/>
          <w:sz w:val="24"/>
          <w:szCs w:val="24"/>
          <w:lang w:eastAsia="ru-RU"/>
        </w:rPr>
        <w:t>) Порядка.</w:t>
      </w:r>
    </w:p>
    <w:p w14:paraId="46F5C47D" w14:textId="3536463D"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8.3</w:t>
      </w:r>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в следующих случаях:</w:t>
      </w:r>
    </w:p>
    <w:p w14:paraId="5D7FDA8E" w14:textId="49484AD4"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8.3.1</w:t>
      </w:r>
      <w:proofErr w:type="gramStart"/>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Н</w:t>
      </w:r>
      <w:proofErr w:type="gramEnd"/>
      <w:r w:rsidRPr="002445D0">
        <w:rPr>
          <w:rFonts w:ascii="Times New Roman" w:eastAsia="Times New Roman" w:hAnsi="Times New Roman" w:cs="Times New Roman"/>
          <w:sz w:val="24"/>
          <w:szCs w:val="24"/>
          <w:lang w:eastAsia="ru-RU"/>
        </w:rPr>
        <w:t>а основании пункта 2 статьи 404 Гражданского кодекса Республики Казахстан;</w:t>
      </w:r>
    </w:p>
    <w:p w14:paraId="0CF0700D" w14:textId="36133C10"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8.3.2</w:t>
      </w:r>
      <w:proofErr w:type="gramStart"/>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ри нарушении Исполнителем своих обязательств, а также в иных случаях определенных Порядком;</w:t>
      </w:r>
    </w:p>
    <w:p w14:paraId="7F075CDD" w14:textId="1D3C70B1"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8.3.3</w:t>
      </w:r>
      <w:proofErr w:type="gramStart"/>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В</w:t>
      </w:r>
      <w:proofErr w:type="gramEnd"/>
      <w:r w:rsidRPr="002445D0">
        <w:rPr>
          <w:rFonts w:ascii="Times New Roman" w:eastAsia="Times New Roman" w:hAnsi="Times New Roman" w:cs="Times New Roman"/>
          <w:sz w:val="24"/>
          <w:szCs w:val="24"/>
          <w:lang w:eastAsia="ru-RU"/>
        </w:rPr>
        <w:t>виду обоснованной нецелесообразности приобретения Услуг;</w:t>
      </w:r>
    </w:p>
    <w:p w14:paraId="588288B0" w14:textId="6E43861E"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8.3.3.1</w:t>
      </w:r>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В </w:t>
      </w:r>
      <w:proofErr w:type="gramStart"/>
      <w:r w:rsidRPr="002445D0">
        <w:rPr>
          <w:rFonts w:ascii="Times New Roman" w:eastAsia="Times New Roman" w:hAnsi="Times New Roman" w:cs="Times New Roman"/>
          <w:sz w:val="24"/>
          <w:szCs w:val="24"/>
          <w:lang w:eastAsia="ru-RU"/>
        </w:rPr>
        <w:t>случае</w:t>
      </w:r>
      <w:proofErr w:type="gramEnd"/>
      <w:r w:rsidRPr="002445D0">
        <w:rPr>
          <w:rFonts w:ascii="Times New Roman" w:eastAsia="Times New Roman" w:hAnsi="Times New Roman" w:cs="Times New Roman"/>
          <w:sz w:val="24"/>
          <w:szCs w:val="24"/>
          <w:lang w:eastAsia="ru-RU"/>
        </w:rPr>
        <w:t xml:space="preserve"> сокращения расходов Заказчика, связанного с чрезвычайным положением или другими негативными явлениями в экономике;</w:t>
      </w:r>
    </w:p>
    <w:p w14:paraId="22C2B243" w14:textId="6E102905"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8.3.3.2</w:t>
      </w:r>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w:t>
      </w:r>
      <w:proofErr w:type="gramEnd"/>
      <w:r w:rsidRPr="002445D0">
        <w:rPr>
          <w:rFonts w:ascii="Times New Roman" w:eastAsia="Times New Roman" w:hAnsi="Times New Roman" w:cs="Times New Roman"/>
          <w:sz w:val="24"/>
          <w:szCs w:val="24"/>
          <w:lang w:eastAsia="ru-RU"/>
        </w:rPr>
        <w:t xml:space="preserve">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14:paraId="223D8484" w14:textId="6853B037"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8.3.4</w:t>
      </w:r>
      <w:r w:rsidR="00C44943" w:rsidRPr="002445D0">
        <w:rPr>
          <w:rFonts w:ascii="Times New Roman" w:eastAsia="Times New Roman" w:hAnsi="Times New Roman" w:cs="Times New Roman"/>
          <w:sz w:val="24"/>
          <w:szCs w:val="24"/>
          <w:lang w:eastAsia="ru-RU"/>
        </w:rPr>
        <w:t xml:space="preserve"> </w:t>
      </w:r>
      <w:proofErr w:type="gramStart"/>
      <w:r w:rsidRPr="002445D0">
        <w:rPr>
          <w:rFonts w:ascii="Times New Roman" w:eastAsia="Times New Roman" w:hAnsi="Times New Roman" w:cs="Times New Roman"/>
          <w:sz w:val="24"/>
          <w:szCs w:val="24"/>
          <w:lang w:eastAsia="ru-RU"/>
        </w:rPr>
        <w:t>Указанных</w:t>
      </w:r>
      <w:proofErr w:type="gramEnd"/>
      <w:r w:rsidRPr="002445D0">
        <w:rPr>
          <w:rFonts w:ascii="Times New Roman" w:eastAsia="Times New Roman" w:hAnsi="Times New Roman" w:cs="Times New Roman"/>
          <w:sz w:val="24"/>
          <w:szCs w:val="24"/>
          <w:lang w:eastAsia="ru-RU"/>
        </w:rPr>
        <w:t xml:space="preserve"> в пункте 1 статьи 31 Порядка;</w:t>
      </w:r>
    </w:p>
    <w:p w14:paraId="2D117D11" w14:textId="3739967B"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8.3.5</w:t>
      </w:r>
      <w:proofErr w:type="gramStart"/>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ри нарушении одной из сторон договора о закупках обязательств по противодействию коррупции, пре</w:t>
      </w:r>
      <w:r w:rsidR="00C44943" w:rsidRPr="002445D0">
        <w:rPr>
          <w:rFonts w:ascii="Times New Roman" w:eastAsia="Times New Roman" w:hAnsi="Times New Roman" w:cs="Times New Roman"/>
          <w:sz w:val="24"/>
          <w:szCs w:val="24"/>
          <w:lang w:eastAsia="ru-RU"/>
        </w:rPr>
        <w:t>дусмотренных условиями Договора.</w:t>
      </w:r>
    </w:p>
    <w:p w14:paraId="12F7C919" w14:textId="62094C89"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8.3.6</w:t>
      </w:r>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В иных случаях, определенных Порядком.</w:t>
      </w:r>
    </w:p>
    <w:p w14:paraId="46EA8857" w14:textId="7583364C"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8.4</w:t>
      </w:r>
      <w:r w:rsidR="00C44943"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Исполнитель вправе отказаться от исполнения Договора в одностороннем порядке в случае нарушения Заказчиком срока оплаты, предусмотренного Договором, более чем на 2 (два) месяца подряд.</w:t>
      </w:r>
    </w:p>
    <w:p w14:paraId="2E7D5DA7" w14:textId="6058AB29" w:rsidR="00856757" w:rsidRPr="002445D0" w:rsidRDefault="00856757" w:rsidP="007061D8">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8.5</w:t>
      </w:r>
      <w:r w:rsidR="00115D1C"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В </w:t>
      </w:r>
      <w:proofErr w:type="gramStart"/>
      <w:r w:rsidRPr="002445D0">
        <w:rPr>
          <w:rFonts w:ascii="Times New Roman" w:eastAsia="Times New Roman" w:hAnsi="Times New Roman" w:cs="Times New Roman"/>
          <w:sz w:val="24"/>
          <w:szCs w:val="24"/>
          <w:lang w:eastAsia="ru-RU"/>
        </w:rPr>
        <w:t>случаях</w:t>
      </w:r>
      <w:proofErr w:type="gramEnd"/>
      <w:r w:rsidRPr="002445D0">
        <w:rPr>
          <w:rFonts w:ascii="Times New Roman" w:eastAsia="Times New Roman" w:hAnsi="Times New Roman" w:cs="Times New Roman"/>
          <w:sz w:val="24"/>
          <w:szCs w:val="24"/>
          <w:lang w:eastAsia="ru-RU"/>
        </w:rPr>
        <w:t xml:space="preserve">, предусмотренных в пунктах 8.3, 8.4 Договора, Сторона, инициирующая его расторжение, направляет другой Стороне письменное уведомление о расторжении Договора </w:t>
      </w:r>
      <w:r w:rsidR="007061D8" w:rsidRPr="002445D0">
        <w:rPr>
          <w:rFonts w:ascii="Times New Roman" w:eastAsia="Times New Roman" w:hAnsi="Times New Roman" w:cs="Times New Roman"/>
          <w:sz w:val="24"/>
          <w:szCs w:val="24"/>
          <w:lang w:eastAsia="ru-RU"/>
        </w:rPr>
        <w:t xml:space="preserve">не менее чем за 15 (пятнадцать) календарных дней до предполагаемой даты отказа от Договора </w:t>
      </w:r>
      <w:r w:rsidRPr="002445D0">
        <w:rPr>
          <w:rFonts w:ascii="Times New Roman" w:eastAsia="Times New Roman" w:hAnsi="Times New Roman" w:cs="Times New Roman"/>
          <w:sz w:val="24"/>
          <w:szCs w:val="24"/>
          <w:lang w:eastAsia="ru-RU"/>
        </w:rPr>
        <w:t>по адресу, указанному в разделе 1</w:t>
      </w:r>
      <w:r w:rsidR="00F57A1F" w:rsidRPr="002445D0">
        <w:rPr>
          <w:rFonts w:ascii="Times New Roman" w:eastAsia="Times New Roman" w:hAnsi="Times New Roman" w:cs="Times New Roman"/>
          <w:sz w:val="24"/>
          <w:szCs w:val="24"/>
          <w:lang w:eastAsia="ru-RU"/>
        </w:rPr>
        <w:t>7</w:t>
      </w:r>
      <w:r w:rsidRPr="002445D0">
        <w:rPr>
          <w:rFonts w:ascii="Times New Roman" w:eastAsia="Times New Roman" w:hAnsi="Times New Roman" w:cs="Times New Roman"/>
          <w:sz w:val="24"/>
          <w:szCs w:val="24"/>
          <w:lang w:eastAsia="ru-RU"/>
        </w:rPr>
        <w:t xml:space="preserve"> Договора. При этом настоящий Договор считается расторгнутым с даты, указанной в уведомлении, в том числе, в случае если данное уведомление не получено по вине Исполнителя по причине смены юридического адреса. В </w:t>
      </w:r>
      <w:proofErr w:type="gramStart"/>
      <w:r w:rsidRPr="002445D0">
        <w:rPr>
          <w:rFonts w:ascii="Times New Roman" w:eastAsia="Times New Roman" w:hAnsi="Times New Roman" w:cs="Times New Roman"/>
          <w:sz w:val="24"/>
          <w:szCs w:val="24"/>
          <w:lang w:eastAsia="ru-RU"/>
        </w:rPr>
        <w:t>этом</w:t>
      </w:r>
      <w:proofErr w:type="gramEnd"/>
      <w:r w:rsidRPr="002445D0">
        <w:rPr>
          <w:rFonts w:ascii="Times New Roman" w:eastAsia="Times New Roman" w:hAnsi="Times New Roman" w:cs="Times New Roman"/>
          <w:sz w:val="24"/>
          <w:szCs w:val="24"/>
          <w:lang w:eastAsia="ru-RU"/>
        </w:rPr>
        <w:t xml:space="preserve"> случае Заказчик оплачивает Исполнителю фактически оказанные и принятые Заказчиком Услуги на дату расторжения Договора. Уведомление о расторжении Договора </w:t>
      </w:r>
      <w:r w:rsidRPr="002445D0">
        <w:rPr>
          <w:rFonts w:ascii="Times New Roman" w:eastAsia="Times New Roman" w:hAnsi="Times New Roman" w:cs="Times New Roman"/>
          <w:sz w:val="24"/>
          <w:szCs w:val="24"/>
          <w:lang w:eastAsia="ru-RU"/>
        </w:rPr>
        <w:lastRenderedPageBreak/>
        <w:t>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w:t>
      </w:r>
    </w:p>
    <w:p w14:paraId="1A7EA6AA" w14:textId="4BDE0CF3"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8.6</w:t>
      </w:r>
      <w:r w:rsidR="00BF3E6D"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Не допускается отказ Заказчика от исполнения договора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w:t>
      </w:r>
      <w:proofErr w:type="spellStart"/>
      <w:r w:rsidRPr="002445D0">
        <w:rPr>
          <w:rFonts w:ascii="Times New Roman" w:eastAsia="Times New Roman" w:hAnsi="Times New Roman" w:cs="Times New Roman"/>
          <w:sz w:val="24"/>
          <w:szCs w:val="24"/>
          <w:lang w:eastAsia="ru-RU"/>
        </w:rPr>
        <w:t>Самру</w:t>
      </w:r>
      <w:proofErr w:type="gramStart"/>
      <w:r w:rsidRPr="002445D0">
        <w:rPr>
          <w:rFonts w:ascii="Times New Roman" w:eastAsia="Times New Roman" w:hAnsi="Times New Roman" w:cs="Times New Roman"/>
          <w:sz w:val="24"/>
          <w:szCs w:val="24"/>
          <w:lang w:eastAsia="ru-RU"/>
        </w:rPr>
        <w:t>к-</w:t>
      </w:r>
      <w:proofErr w:type="gramEnd"/>
      <w:r w:rsidRPr="002445D0">
        <w:rPr>
          <w:rFonts w:ascii="Times New Roman" w:eastAsia="Times New Roman" w:hAnsi="Times New Roman" w:cs="Times New Roman"/>
          <w:sz w:val="24"/>
          <w:szCs w:val="24"/>
          <w:lang w:eastAsia="ru-RU"/>
        </w:rPr>
        <w:t>Қазына</w:t>
      </w:r>
      <w:proofErr w:type="spellEnd"/>
      <w:r w:rsidRPr="002445D0">
        <w:rPr>
          <w:rFonts w:ascii="Times New Roman" w:eastAsia="Times New Roman" w:hAnsi="Times New Roman" w:cs="Times New Roman"/>
          <w:sz w:val="24"/>
          <w:szCs w:val="24"/>
          <w:lang w:eastAsia="ru-RU"/>
        </w:rPr>
        <w:t xml:space="preserve">». В этом случае </w:t>
      </w:r>
      <w:proofErr w:type="gramStart"/>
      <w:r w:rsidRPr="002445D0">
        <w:rPr>
          <w:rFonts w:ascii="Times New Roman" w:eastAsia="Times New Roman" w:hAnsi="Times New Roman" w:cs="Times New Roman"/>
          <w:sz w:val="24"/>
          <w:szCs w:val="24"/>
          <w:lang w:eastAsia="ru-RU"/>
        </w:rPr>
        <w:t>договор</w:t>
      </w:r>
      <w:proofErr w:type="gramEnd"/>
      <w:r w:rsidRPr="002445D0">
        <w:rPr>
          <w:rFonts w:ascii="Times New Roman" w:eastAsia="Times New Roman" w:hAnsi="Times New Roman" w:cs="Times New Roman"/>
          <w:sz w:val="24"/>
          <w:szCs w:val="24"/>
          <w:lang w:eastAsia="ru-RU"/>
        </w:rPr>
        <w:t xml:space="preserve"> может быть расторгнут по обоюдному согласию Сторон в соответствии с требованиями законодательства РК и при оплате Исполнителю фактически понесенных им расходов на день расторжения Договора.</w:t>
      </w:r>
    </w:p>
    <w:p w14:paraId="07CC76D1" w14:textId="43394E6E"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8.7</w:t>
      </w:r>
      <w:r w:rsidR="00BF3E6D"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В </w:t>
      </w:r>
      <w:proofErr w:type="gramStart"/>
      <w:r w:rsidRPr="002445D0">
        <w:rPr>
          <w:rFonts w:ascii="Times New Roman" w:eastAsia="Times New Roman" w:hAnsi="Times New Roman" w:cs="Times New Roman"/>
          <w:sz w:val="24"/>
          <w:szCs w:val="24"/>
          <w:lang w:eastAsia="ru-RU"/>
        </w:rPr>
        <w:t>случае</w:t>
      </w:r>
      <w:proofErr w:type="gramEnd"/>
      <w:r w:rsidRPr="002445D0">
        <w:rPr>
          <w:rFonts w:ascii="Times New Roman" w:eastAsia="Times New Roman" w:hAnsi="Times New Roman" w:cs="Times New Roman"/>
          <w:sz w:val="24"/>
          <w:szCs w:val="24"/>
          <w:lang w:eastAsia="ru-RU"/>
        </w:rPr>
        <w:t xml:space="preserve"> если договор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14:paraId="1B8CDFCC"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2F464716" w14:textId="3BE4E08E" w:rsidR="00856757" w:rsidRPr="002445D0" w:rsidRDefault="0028265B"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9</w:t>
      </w:r>
      <w:r w:rsidR="00856757" w:rsidRPr="002445D0">
        <w:rPr>
          <w:rFonts w:ascii="Times New Roman" w:eastAsia="Times New Roman" w:hAnsi="Times New Roman" w:cs="Times New Roman"/>
          <w:b/>
          <w:sz w:val="24"/>
          <w:szCs w:val="24"/>
          <w:lang w:eastAsia="ru-RU"/>
        </w:rPr>
        <w:t>.</w:t>
      </w:r>
      <w:r w:rsidRPr="002445D0">
        <w:rPr>
          <w:rFonts w:ascii="Times New Roman" w:eastAsia="Times New Roman" w:hAnsi="Times New Roman" w:cs="Times New Roman"/>
          <w:b/>
          <w:sz w:val="24"/>
          <w:szCs w:val="24"/>
          <w:lang w:eastAsia="ru-RU"/>
        </w:rPr>
        <w:t xml:space="preserve"> </w:t>
      </w:r>
      <w:r w:rsidR="00856757" w:rsidRPr="002445D0">
        <w:rPr>
          <w:rFonts w:ascii="Times New Roman" w:eastAsia="Times New Roman" w:hAnsi="Times New Roman" w:cs="Times New Roman"/>
          <w:b/>
          <w:sz w:val="24"/>
          <w:szCs w:val="24"/>
          <w:lang w:eastAsia="ru-RU"/>
        </w:rPr>
        <w:t>Корреспонденция</w:t>
      </w:r>
    </w:p>
    <w:p w14:paraId="3621D94E" w14:textId="0FC00413" w:rsidR="00856757" w:rsidRPr="002445D0" w:rsidRDefault="0028265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9</w:t>
      </w:r>
      <w:r w:rsidR="00856757" w:rsidRPr="002445D0">
        <w:rPr>
          <w:rFonts w:ascii="Times New Roman" w:eastAsia="Times New Roman" w:hAnsi="Times New Roman" w:cs="Times New Roman"/>
          <w:sz w:val="24"/>
          <w:szCs w:val="24"/>
          <w:lang w:eastAsia="ru-RU"/>
        </w:rPr>
        <w:t>.1</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Е</w:t>
      </w:r>
      <w:proofErr w:type="gramEnd"/>
      <w:r w:rsidR="00856757" w:rsidRPr="002445D0">
        <w:rPr>
          <w:rFonts w:ascii="Times New Roman" w:eastAsia="Times New Roman" w:hAnsi="Times New Roman" w:cs="Times New Roman"/>
          <w:sz w:val="24"/>
          <w:szCs w:val="24"/>
          <w:lang w:eastAsia="ru-RU"/>
        </w:rPr>
        <w:t>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r w:rsidR="00A14B4B" w:rsidRPr="002445D0">
        <w:rPr>
          <w:rFonts w:ascii="Times New Roman" w:eastAsia="Times New Roman" w:hAnsi="Times New Roman" w:cs="Times New Roman"/>
          <w:sz w:val="24"/>
          <w:szCs w:val="24"/>
          <w:lang w:eastAsia="ru-RU"/>
        </w:rPr>
        <w:t xml:space="preserve"> </w:t>
      </w:r>
    </w:p>
    <w:p w14:paraId="4B9A55A9" w14:textId="5972D088" w:rsidR="00856757" w:rsidRPr="002445D0" w:rsidRDefault="0028265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9</w:t>
      </w:r>
      <w:r w:rsidR="00856757" w:rsidRPr="002445D0">
        <w:rPr>
          <w:rFonts w:ascii="Times New Roman" w:eastAsia="Times New Roman" w:hAnsi="Times New Roman" w:cs="Times New Roman"/>
          <w:sz w:val="24"/>
          <w:szCs w:val="24"/>
          <w:lang w:eastAsia="ru-RU"/>
        </w:rPr>
        <w:t>.2</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В</w:t>
      </w:r>
      <w:proofErr w:type="gramEnd"/>
      <w:r w:rsidR="00856757" w:rsidRPr="002445D0">
        <w:rPr>
          <w:rFonts w:ascii="Times New Roman" w:eastAsia="Times New Roman" w:hAnsi="Times New Roman" w:cs="Times New Roman"/>
          <w:sz w:val="24"/>
          <w:szCs w:val="24"/>
          <w:lang w:eastAsia="ru-RU"/>
        </w:rPr>
        <w:t>се документы по переписке согласно или в связи с данным Договором должны иметь реквизиты Сторон с номером Договора.</w:t>
      </w:r>
    </w:p>
    <w:p w14:paraId="7AD50371" w14:textId="5325B8D7" w:rsidR="00856757" w:rsidRPr="002445D0" w:rsidRDefault="0028265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9</w:t>
      </w:r>
      <w:r w:rsidR="00856757" w:rsidRPr="002445D0">
        <w:rPr>
          <w:rFonts w:ascii="Times New Roman" w:eastAsia="Times New Roman" w:hAnsi="Times New Roman" w:cs="Times New Roman"/>
          <w:sz w:val="24"/>
          <w:szCs w:val="24"/>
          <w:lang w:eastAsia="ru-RU"/>
        </w:rPr>
        <w:t>.3</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Л</w:t>
      </w:r>
      <w:proofErr w:type="gramEnd"/>
      <w:r w:rsidR="00856757" w:rsidRPr="002445D0">
        <w:rPr>
          <w:rFonts w:ascii="Times New Roman" w:eastAsia="Times New Roman" w:hAnsi="Times New Roman" w:cs="Times New Roman"/>
          <w:sz w:val="24"/>
          <w:szCs w:val="24"/>
          <w:lang w:eastAsia="ru-RU"/>
        </w:rPr>
        <w:t>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14:paraId="58F1F817" w14:textId="189C22F8" w:rsidR="00856757" w:rsidRPr="002445D0" w:rsidRDefault="0028265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9</w:t>
      </w:r>
      <w:r w:rsidR="00856757" w:rsidRPr="002445D0">
        <w:rPr>
          <w:rFonts w:ascii="Times New Roman" w:eastAsia="Times New Roman" w:hAnsi="Times New Roman" w:cs="Times New Roman"/>
          <w:sz w:val="24"/>
          <w:szCs w:val="24"/>
          <w:lang w:eastAsia="ru-RU"/>
        </w:rPr>
        <w:t>.4</w:t>
      </w:r>
      <w:proofErr w:type="gramStart"/>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Л</w:t>
      </w:r>
      <w:proofErr w:type="gramEnd"/>
      <w:r w:rsidR="00856757" w:rsidRPr="002445D0">
        <w:rPr>
          <w:rFonts w:ascii="Times New Roman" w:eastAsia="Times New Roman" w:hAnsi="Times New Roman" w:cs="Times New Roman"/>
          <w:sz w:val="24"/>
          <w:szCs w:val="24"/>
          <w:lang w:eastAsia="ru-RU"/>
        </w:rPr>
        <w:t>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14:paraId="55C775E0" w14:textId="302F3C41" w:rsidR="00856757" w:rsidRPr="002445D0" w:rsidRDefault="0028265B"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9</w:t>
      </w:r>
      <w:r w:rsidR="00856757" w:rsidRPr="002445D0">
        <w:rPr>
          <w:rFonts w:ascii="Times New Roman" w:eastAsia="Times New Roman" w:hAnsi="Times New Roman" w:cs="Times New Roman"/>
          <w:sz w:val="24"/>
          <w:szCs w:val="24"/>
          <w:lang w:eastAsia="ru-RU"/>
        </w:rPr>
        <w:t>.5</w:t>
      </w:r>
      <w:r w:rsidRPr="002445D0">
        <w:rPr>
          <w:rFonts w:ascii="Times New Roman" w:eastAsia="Times New Roman" w:hAnsi="Times New Roman" w:cs="Times New Roman"/>
          <w:sz w:val="24"/>
          <w:szCs w:val="24"/>
          <w:lang w:eastAsia="ru-RU"/>
        </w:rPr>
        <w:t xml:space="preserve"> </w:t>
      </w:r>
      <w:r w:rsidR="00856757" w:rsidRPr="002445D0">
        <w:rPr>
          <w:rFonts w:ascii="Times New Roman" w:eastAsia="Times New Roman" w:hAnsi="Times New Roman" w:cs="Times New Roman"/>
          <w:sz w:val="24"/>
          <w:szCs w:val="24"/>
          <w:lang w:eastAsia="ru-RU"/>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6C73B057"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4892C054" w14:textId="6F0706D8" w:rsidR="00856757" w:rsidRPr="002445D0" w:rsidRDefault="00856757"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1</w:t>
      </w:r>
      <w:r w:rsidR="0028265B" w:rsidRPr="002445D0">
        <w:rPr>
          <w:rFonts w:ascii="Times New Roman" w:eastAsia="Times New Roman" w:hAnsi="Times New Roman" w:cs="Times New Roman"/>
          <w:b/>
          <w:sz w:val="24"/>
          <w:szCs w:val="24"/>
          <w:lang w:eastAsia="ru-RU"/>
        </w:rPr>
        <w:t>0</w:t>
      </w:r>
      <w:r w:rsidRPr="002445D0">
        <w:rPr>
          <w:rFonts w:ascii="Times New Roman" w:eastAsia="Times New Roman" w:hAnsi="Times New Roman" w:cs="Times New Roman"/>
          <w:b/>
          <w:sz w:val="24"/>
          <w:szCs w:val="24"/>
          <w:lang w:eastAsia="ru-RU"/>
        </w:rPr>
        <w:t>.</w:t>
      </w:r>
      <w:r w:rsidR="00FE1F25"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Срок действия Договора</w:t>
      </w:r>
    </w:p>
    <w:p w14:paraId="40E9306E" w14:textId="6E6E4E68"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FE1F25" w:rsidRPr="002445D0">
        <w:rPr>
          <w:rFonts w:ascii="Times New Roman" w:eastAsia="Times New Roman" w:hAnsi="Times New Roman" w:cs="Times New Roman"/>
          <w:sz w:val="24"/>
          <w:szCs w:val="24"/>
          <w:lang w:eastAsia="ru-RU"/>
        </w:rPr>
        <w:t>0</w:t>
      </w:r>
      <w:r w:rsidRPr="002445D0">
        <w:rPr>
          <w:rFonts w:ascii="Times New Roman" w:eastAsia="Times New Roman" w:hAnsi="Times New Roman" w:cs="Times New Roman"/>
          <w:sz w:val="24"/>
          <w:szCs w:val="24"/>
          <w:lang w:eastAsia="ru-RU"/>
        </w:rPr>
        <w:t>.1</w:t>
      </w:r>
      <w:r w:rsidR="00FE1F25"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Настоящий Договор вступает в силу </w:t>
      </w:r>
      <w:proofErr w:type="gramStart"/>
      <w:r w:rsidRPr="002445D0">
        <w:rPr>
          <w:rFonts w:ascii="Times New Roman" w:eastAsia="Times New Roman" w:hAnsi="Times New Roman" w:cs="Times New Roman"/>
          <w:sz w:val="24"/>
          <w:szCs w:val="24"/>
          <w:lang w:eastAsia="ru-RU"/>
        </w:rPr>
        <w:t>с даты</w:t>
      </w:r>
      <w:proofErr w:type="gramEnd"/>
      <w:r w:rsidRPr="002445D0">
        <w:rPr>
          <w:rFonts w:ascii="Times New Roman" w:eastAsia="Times New Roman" w:hAnsi="Times New Roman" w:cs="Times New Roman"/>
          <w:sz w:val="24"/>
          <w:szCs w:val="24"/>
          <w:lang w:eastAsia="ru-RU"/>
        </w:rPr>
        <w:t xml:space="preserve"> его подписания уполномоченными лицами Сторон и действует до полного и надлежащего исполнения Сторонами своих обязательств.</w:t>
      </w:r>
    </w:p>
    <w:p w14:paraId="2D40DC5D"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3ECA1D37" w14:textId="6297DA1C" w:rsidR="00856757" w:rsidRPr="002445D0" w:rsidRDefault="00FE1F25"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11</w:t>
      </w:r>
      <w:r w:rsidR="00856757" w:rsidRPr="002445D0">
        <w:rPr>
          <w:rFonts w:ascii="Times New Roman" w:eastAsia="Times New Roman" w:hAnsi="Times New Roman" w:cs="Times New Roman"/>
          <w:b/>
          <w:sz w:val="24"/>
          <w:szCs w:val="24"/>
          <w:lang w:eastAsia="ru-RU"/>
        </w:rPr>
        <w:t>.</w:t>
      </w:r>
      <w:r w:rsidRPr="002445D0">
        <w:rPr>
          <w:rFonts w:ascii="Times New Roman" w:eastAsia="Times New Roman" w:hAnsi="Times New Roman" w:cs="Times New Roman"/>
          <w:b/>
          <w:sz w:val="24"/>
          <w:szCs w:val="24"/>
          <w:lang w:eastAsia="ru-RU"/>
        </w:rPr>
        <w:t xml:space="preserve"> </w:t>
      </w:r>
      <w:r w:rsidR="00856757" w:rsidRPr="002445D0">
        <w:rPr>
          <w:rFonts w:ascii="Times New Roman" w:eastAsia="Times New Roman" w:hAnsi="Times New Roman" w:cs="Times New Roman"/>
          <w:b/>
          <w:sz w:val="24"/>
          <w:szCs w:val="24"/>
          <w:lang w:eastAsia="ru-RU"/>
        </w:rPr>
        <w:t>Обстоятельства непреодолимой силы (</w:t>
      </w:r>
      <w:proofErr w:type="gramStart"/>
      <w:r w:rsidR="00856757" w:rsidRPr="002445D0">
        <w:rPr>
          <w:rFonts w:ascii="Times New Roman" w:eastAsia="Times New Roman" w:hAnsi="Times New Roman" w:cs="Times New Roman"/>
          <w:b/>
          <w:sz w:val="24"/>
          <w:szCs w:val="24"/>
          <w:lang w:eastAsia="ru-RU"/>
        </w:rPr>
        <w:t>Форс</w:t>
      </w:r>
      <w:proofErr w:type="gramEnd"/>
      <w:r w:rsidR="00856757" w:rsidRPr="002445D0">
        <w:rPr>
          <w:rFonts w:ascii="Times New Roman" w:eastAsia="Times New Roman" w:hAnsi="Times New Roman" w:cs="Times New Roman"/>
          <w:b/>
          <w:sz w:val="24"/>
          <w:szCs w:val="24"/>
          <w:lang w:eastAsia="ru-RU"/>
        </w:rPr>
        <w:t xml:space="preserve"> мажор)</w:t>
      </w:r>
    </w:p>
    <w:p w14:paraId="6ACF9594" w14:textId="43B0A78A"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1</w:t>
      </w: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38AA3D5C" w14:textId="5C576F54"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1</w:t>
      </w:r>
      <w:r w:rsidRPr="002445D0">
        <w:rPr>
          <w:rFonts w:ascii="Times New Roman" w:eastAsia="Times New Roman" w:hAnsi="Times New Roman" w:cs="Times New Roman"/>
          <w:sz w:val="24"/>
          <w:szCs w:val="24"/>
          <w:lang w:eastAsia="ru-RU"/>
        </w:rPr>
        <w:t>.2</w:t>
      </w:r>
      <w:proofErr w:type="gramStart"/>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14:paraId="7600D027" w14:textId="2E4F0DBE"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lastRenderedPageBreak/>
        <w:t>1</w:t>
      </w:r>
      <w:r w:rsidR="0055343E" w:rsidRPr="002445D0">
        <w:rPr>
          <w:rFonts w:ascii="Times New Roman" w:eastAsia="Times New Roman" w:hAnsi="Times New Roman" w:cs="Times New Roman"/>
          <w:sz w:val="24"/>
          <w:szCs w:val="24"/>
          <w:lang w:eastAsia="ru-RU"/>
        </w:rPr>
        <w:t>1</w:t>
      </w:r>
      <w:r w:rsidRPr="002445D0">
        <w:rPr>
          <w:rFonts w:ascii="Times New Roman" w:eastAsia="Times New Roman" w:hAnsi="Times New Roman" w:cs="Times New Roman"/>
          <w:sz w:val="24"/>
          <w:szCs w:val="24"/>
          <w:lang w:eastAsia="ru-RU"/>
        </w:rPr>
        <w:t>.3</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В </w:t>
      </w:r>
      <w:proofErr w:type="gramStart"/>
      <w:r w:rsidRPr="002445D0">
        <w:rPr>
          <w:rFonts w:ascii="Times New Roman" w:eastAsia="Times New Roman" w:hAnsi="Times New Roman" w:cs="Times New Roman"/>
          <w:sz w:val="24"/>
          <w:szCs w:val="24"/>
          <w:lang w:eastAsia="ru-RU"/>
        </w:rPr>
        <w:t>случае</w:t>
      </w:r>
      <w:proofErr w:type="gramEnd"/>
      <w:r w:rsidRPr="002445D0">
        <w:rPr>
          <w:rFonts w:ascii="Times New Roman" w:eastAsia="Times New Roman" w:hAnsi="Times New Roman" w:cs="Times New Roman"/>
          <w:sz w:val="24"/>
          <w:szCs w:val="24"/>
          <w:lang w:eastAsia="ru-RU"/>
        </w:rPr>
        <w:t xml:space="preserve">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p>
    <w:p w14:paraId="183E714A" w14:textId="2B98C988"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1</w:t>
      </w:r>
      <w:r w:rsidRPr="002445D0">
        <w:rPr>
          <w:rFonts w:ascii="Times New Roman" w:eastAsia="Times New Roman" w:hAnsi="Times New Roman" w:cs="Times New Roman"/>
          <w:sz w:val="24"/>
          <w:szCs w:val="24"/>
          <w:lang w:eastAsia="ru-RU"/>
        </w:rPr>
        <w:t>.4</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В </w:t>
      </w:r>
      <w:proofErr w:type="gramStart"/>
      <w:r w:rsidRPr="002445D0">
        <w:rPr>
          <w:rFonts w:ascii="Times New Roman" w:eastAsia="Times New Roman" w:hAnsi="Times New Roman" w:cs="Times New Roman"/>
          <w:sz w:val="24"/>
          <w:szCs w:val="24"/>
          <w:lang w:eastAsia="ru-RU"/>
        </w:rPr>
        <w:t>случае</w:t>
      </w:r>
      <w:proofErr w:type="gramEnd"/>
      <w:r w:rsidRPr="002445D0">
        <w:rPr>
          <w:rFonts w:ascii="Times New Roman" w:eastAsia="Times New Roman" w:hAnsi="Times New Roman" w:cs="Times New Roman"/>
          <w:sz w:val="24"/>
          <w:szCs w:val="24"/>
          <w:lang w:eastAsia="ru-RU"/>
        </w:rPr>
        <w:t xml:space="preserve">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p>
    <w:p w14:paraId="2E8CE6F2" w14:textId="61799740"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1</w:t>
      </w:r>
      <w:r w:rsidRPr="002445D0">
        <w:rPr>
          <w:rFonts w:ascii="Times New Roman" w:eastAsia="Times New Roman" w:hAnsi="Times New Roman" w:cs="Times New Roman"/>
          <w:sz w:val="24"/>
          <w:szCs w:val="24"/>
          <w:lang w:eastAsia="ru-RU"/>
        </w:rPr>
        <w:t>.5</w:t>
      </w:r>
      <w:proofErr w:type="gramStart"/>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p>
    <w:p w14:paraId="6E849B31" w14:textId="3DF29463"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1</w:t>
      </w:r>
      <w:r w:rsidRPr="002445D0">
        <w:rPr>
          <w:rFonts w:ascii="Times New Roman" w:eastAsia="Times New Roman" w:hAnsi="Times New Roman" w:cs="Times New Roman"/>
          <w:sz w:val="24"/>
          <w:szCs w:val="24"/>
          <w:lang w:eastAsia="ru-RU"/>
        </w:rPr>
        <w:t>.6</w:t>
      </w:r>
      <w:proofErr w:type="gramStart"/>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Е</w:t>
      </w:r>
      <w:proofErr w:type="gramEnd"/>
      <w:r w:rsidRPr="002445D0">
        <w:rPr>
          <w:rFonts w:ascii="Times New Roman" w:eastAsia="Times New Roman" w:hAnsi="Times New Roman" w:cs="Times New Roman"/>
          <w:sz w:val="24"/>
          <w:szCs w:val="24"/>
          <w:lang w:eastAsia="ru-RU"/>
        </w:rPr>
        <w:t xml:space="preserve">сли обстоятельства непреодолимой силы длятся более 3 (трех) месяцев, то Стороны имеют право отказаться от исполнения Договора, с уведомлением другой Стороны за 15 (пятнадцать) календарных дней до предполагаемой даты расторжения Договора, после чего настоящий Договор считается расторгнутым. В </w:t>
      </w:r>
      <w:proofErr w:type="gramStart"/>
      <w:r w:rsidRPr="002445D0">
        <w:rPr>
          <w:rFonts w:ascii="Times New Roman" w:eastAsia="Times New Roman" w:hAnsi="Times New Roman" w:cs="Times New Roman"/>
          <w:sz w:val="24"/>
          <w:szCs w:val="24"/>
          <w:lang w:eastAsia="ru-RU"/>
        </w:rPr>
        <w:t>этом</w:t>
      </w:r>
      <w:proofErr w:type="gramEnd"/>
      <w:r w:rsidRPr="002445D0">
        <w:rPr>
          <w:rFonts w:ascii="Times New Roman" w:eastAsia="Times New Roman" w:hAnsi="Times New Roman" w:cs="Times New Roman"/>
          <w:sz w:val="24"/>
          <w:szCs w:val="24"/>
          <w:lang w:eastAsia="ru-RU"/>
        </w:rPr>
        <w:t xml:space="preserve"> случае Заказчик оплачивает Исполнителю фактически оказанные и принятые Заказчиком Услуги на дату расторжения Договора.</w:t>
      </w:r>
    </w:p>
    <w:p w14:paraId="2C529ED9"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46027AA6" w14:textId="5754CFE0" w:rsidR="00856757" w:rsidRPr="002445D0" w:rsidRDefault="00856757"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1</w:t>
      </w:r>
      <w:r w:rsidR="0055343E" w:rsidRPr="002445D0">
        <w:rPr>
          <w:rFonts w:ascii="Times New Roman" w:eastAsia="Times New Roman" w:hAnsi="Times New Roman" w:cs="Times New Roman"/>
          <w:b/>
          <w:sz w:val="24"/>
          <w:szCs w:val="24"/>
          <w:lang w:eastAsia="ru-RU"/>
        </w:rPr>
        <w:t>2</w:t>
      </w:r>
      <w:r w:rsidRPr="002445D0">
        <w:rPr>
          <w:rFonts w:ascii="Times New Roman" w:eastAsia="Times New Roman" w:hAnsi="Times New Roman" w:cs="Times New Roman"/>
          <w:b/>
          <w:sz w:val="24"/>
          <w:szCs w:val="24"/>
          <w:lang w:eastAsia="ru-RU"/>
        </w:rPr>
        <w:t>.</w:t>
      </w:r>
      <w:r w:rsidR="0055343E"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Порядок разрешения споров</w:t>
      </w:r>
    </w:p>
    <w:p w14:paraId="68280180" w14:textId="5981C618"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2</w:t>
      </w:r>
      <w:r w:rsidRPr="002445D0">
        <w:rPr>
          <w:rFonts w:ascii="Times New Roman" w:eastAsia="Times New Roman" w:hAnsi="Times New Roman" w:cs="Times New Roman"/>
          <w:sz w:val="24"/>
          <w:szCs w:val="24"/>
          <w:lang w:eastAsia="ru-RU"/>
        </w:rPr>
        <w:t>.1</w:t>
      </w:r>
      <w:proofErr w:type="gramStart"/>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В</w:t>
      </w:r>
      <w:proofErr w:type="gramEnd"/>
      <w:r w:rsidRPr="002445D0">
        <w:rPr>
          <w:rFonts w:ascii="Times New Roman" w:eastAsia="Times New Roman" w:hAnsi="Times New Roman" w:cs="Times New Roman"/>
          <w:sz w:val="24"/>
          <w:szCs w:val="24"/>
          <w:lang w:eastAsia="ru-RU"/>
        </w:rPr>
        <w:t>се споры и разногласия, которые могут возникнуть между Сторонами из настоящего Договора, разрешаются путем переговоров.</w:t>
      </w:r>
    </w:p>
    <w:p w14:paraId="61CE8B7A" w14:textId="355B8E9C"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2</w:t>
      </w:r>
      <w:r w:rsidRPr="002445D0">
        <w:rPr>
          <w:rFonts w:ascii="Times New Roman" w:eastAsia="Times New Roman" w:hAnsi="Times New Roman" w:cs="Times New Roman"/>
          <w:sz w:val="24"/>
          <w:szCs w:val="24"/>
          <w:lang w:eastAsia="ru-RU"/>
        </w:rPr>
        <w:t>.2</w:t>
      </w:r>
      <w:proofErr w:type="gramStart"/>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Е</w:t>
      </w:r>
      <w:proofErr w:type="gramEnd"/>
      <w:r w:rsidRPr="002445D0">
        <w:rPr>
          <w:rFonts w:ascii="Times New Roman" w:eastAsia="Times New Roman" w:hAnsi="Times New Roman" w:cs="Times New Roman"/>
          <w:sz w:val="24"/>
          <w:szCs w:val="24"/>
          <w:lang w:eastAsia="ru-RU"/>
        </w:rPr>
        <w:t xml:space="preserve">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 при сумме требований 30 000 месячных расчетных показателей и более в судах </w:t>
      </w:r>
      <w:proofErr w:type="spellStart"/>
      <w:r w:rsidRPr="002445D0">
        <w:rPr>
          <w:rFonts w:ascii="Times New Roman" w:eastAsia="Times New Roman" w:hAnsi="Times New Roman" w:cs="Times New Roman"/>
          <w:sz w:val="24"/>
          <w:szCs w:val="24"/>
          <w:lang w:eastAsia="ru-RU"/>
        </w:rPr>
        <w:t>г</w:t>
      </w:r>
      <w:proofErr w:type="gramStart"/>
      <w:r w:rsidRPr="002445D0">
        <w:rPr>
          <w:rFonts w:ascii="Times New Roman" w:eastAsia="Times New Roman" w:hAnsi="Times New Roman" w:cs="Times New Roman"/>
          <w:sz w:val="24"/>
          <w:szCs w:val="24"/>
          <w:lang w:eastAsia="ru-RU"/>
        </w:rPr>
        <w:t>.А</w:t>
      </w:r>
      <w:proofErr w:type="gramEnd"/>
      <w:r w:rsidRPr="002445D0">
        <w:rPr>
          <w:rFonts w:ascii="Times New Roman" w:eastAsia="Times New Roman" w:hAnsi="Times New Roman" w:cs="Times New Roman"/>
          <w:sz w:val="24"/>
          <w:szCs w:val="24"/>
          <w:lang w:eastAsia="ru-RU"/>
        </w:rPr>
        <w:t>стана</w:t>
      </w:r>
      <w:proofErr w:type="spellEnd"/>
      <w:r w:rsidRPr="002445D0">
        <w:rPr>
          <w:rFonts w:ascii="Times New Roman" w:eastAsia="Times New Roman" w:hAnsi="Times New Roman" w:cs="Times New Roman"/>
          <w:sz w:val="24"/>
          <w:szCs w:val="24"/>
          <w:lang w:eastAsia="ru-RU"/>
        </w:rPr>
        <w:t>; при сумме требований менее 30 000 месячных расчетных показателей или по искам неимущественного характера в судах по месту нахождения Заказчика. Все вопросы, не урегулированные настоящим Договором, регулируются законодательством Республики Казахстан.</w:t>
      </w:r>
    </w:p>
    <w:p w14:paraId="4BC9AA73" w14:textId="4273933E"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2</w:t>
      </w:r>
      <w:r w:rsidRPr="002445D0">
        <w:rPr>
          <w:rFonts w:ascii="Times New Roman" w:eastAsia="Times New Roman" w:hAnsi="Times New Roman" w:cs="Times New Roman"/>
          <w:sz w:val="24"/>
          <w:szCs w:val="24"/>
          <w:lang w:eastAsia="ru-RU"/>
        </w:rPr>
        <w:t>.3</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Настоящий Договор регулируется нормами законодательства Республики Казахстан.</w:t>
      </w:r>
    </w:p>
    <w:p w14:paraId="78A4B41C"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27D1A582" w14:textId="14063BFF" w:rsidR="00856757" w:rsidRPr="002445D0" w:rsidRDefault="00856757"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1</w:t>
      </w:r>
      <w:r w:rsidR="0055343E" w:rsidRPr="002445D0">
        <w:rPr>
          <w:rFonts w:ascii="Times New Roman" w:eastAsia="Times New Roman" w:hAnsi="Times New Roman" w:cs="Times New Roman"/>
          <w:b/>
          <w:sz w:val="24"/>
          <w:szCs w:val="24"/>
          <w:lang w:eastAsia="ru-RU"/>
        </w:rPr>
        <w:t>3</w:t>
      </w:r>
      <w:r w:rsidRPr="002445D0">
        <w:rPr>
          <w:rFonts w:ascii="Times New Roman" w:eastAsia="Times New Roman" w:hAnsi="Times New Roman" w:cs="Times New Roman"/>
          <w:b/>
          <w:sz w:val="24"/>
          <w:szCs w:val="24"/>
          <w:lang w:eastAsia="ru-RU"/>
        </w:rPr>
        <w:t>.</w:t>
      </w:r>
      <w:r w:rsidR="0055343E"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Противодействие коррупции</w:t>
      </w:r>
    </w:p>
    <w:p w14:paraId="30C7428C" w14:textId="7DABC672"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.1</w:t>
      </w:r>
      <w:proofErr w:type="gramStart"/>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750B1ED" w14:textId="2206241D"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.2</w:t>
      </w:r>
      <w:proofErr w:type="gramStart"/>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DC6AC5D" w14:textId="3E43DB7B"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.3</w:t>
      </w:r>
      <w:proofErr w:type="gramStart"/>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К</w:t>
      </w:r>
      <w:proofErr w:type="gramEnd"/>
      <w:r w:rsidRPr="002445D0">
        <w:rPr>
          <w:rFonts w:ascii="Times New Roman" w:eastAsia="Times New Roman" w:hAnsi="Times New Roman" w:cs="Times New Roman"/>
          <w:sz w:val="24"/>
          <w:szCs w:val="24"/>
          <w:lang w:eastAsia="ru-RU"/>
        </w:rPr>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69CF2866" w14:textId="7B2F80D5"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.4</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В </w:t>
      </w:r>
      <w:proofErr w:type="gramStart"/>
      <w:r w:rsidRPr="002445D0">
        <w:rPr>
          <w:rFonts w:ascii="Times New Roman" w:eastAsia="Times New Roman" w:hAnsi="Times New Roman" w:cs="Times New Roman"/>
          <w:sz w:val="24"/>
          <w:szCs w:val="24"/>
          <w:lang w:eastAsia="ru-RU"/>
        </w:rPr>
        <w:t>случае</w:t>
      </w:r>
      <w:proofErr w:type="gramEnd"/>
      <w:r w:rsidRPr="002445D0">
        <w:rPr>
          <w:rFonts w:ascii="Times New Roman" w:eastAsia="Times New Roman" w:hAnsi="Times New Roman" w:cs="Times New Roman"/>
          <w:sz w:val="24"/>
          <w:szCs w:val="24"/>
          <w:lang w:eastAsia="ru-RU"/>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4B4DCF3C" w14:textId="6C98621A"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.5</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w:t>
      </w:r>
      <w:r w:rsidRPr="002445D0">
        <w:rPr>
          <w:rFonts w:ascii="Times New Roman" w:eastAsia="Times New Roman" w:hAnsi="Times New Roman" w:cs="Times New Roman"/>
          <w:sz w:val="24"/>
          <w:szCs w:val="24"/>
          <w:lang w:eastAsia="ru-RU"/>
        </w:rPr>
        <w:lastRenderedPageBreak/>
        <w:t>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w:t>
      </w:r>
      <w:proofErr w:type="gramEnd"/>
      <w:r w:rsidRPr="002445D0">
        <w:rPr>
          <w:rFonts w:ascii="Times New Roman" w:eastAsia="Times New Roman" w:hAnsi="Times New Roman" w:cs="Times New Roman"/>
          <w:sz w:val="24"/>
          <w:szCs w:val="24"/>
          <w:lang w:eastAsia="ru-RU"/>
        </w:rPr>
        <w:t xml:space="preserve"> путем.</w:t>
      </w:r>
    </w:p>
    <w:p w14:paraId="03140625" w14:textId="449D6194"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.6</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w:t>
      </w:r>
    </w:p>
    <w:p w14:paraId="323C68A6" w14:textId="19F5F5E5"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.7</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Стороны обязуются обеспечить реализацию процедур по проведению </w:t>
      </w:r>
      <w:proofErr w:type="spellStart"/>
      <w:r w:rsidRPr="002445D0">
        <w:rPr>
          <w:rFonts w:ascii="Times New Roman" w:eastAsia="Times New Roman" w:hAnsi="Times New Roman" w:cs="Times New Roman"/>
          <w:sz w:val="24"/>
          <w:szCs w:val="24"/>
          <w:lang w:eastAsia="ru-RU"/>
        </w:rPr>
        <w:t>комплаенс</w:t>
      </w:r>
      <w:proofErr w:type="spellEnd"/>
      <w:r w:rsidRPr="002445D0">
        <w:rPr>
          <w:rFonts w:ascii="Times New Roman" w:eastAsia="Times New Roman" w:hAnsi="Times New Roman" w:cs="Times New Roman"/>
          <w:sz w:val="24"/>
          <w:szCs w:val="24"/>
          <w:lang w:eastAsia="ru-RU"/>
        </w:rPr>
        <w:t xml:space="preserve"> проверок в целях предотвращения рисков вовлечения Сторон в коррупционную деятельность.</w:t>
      </w:r>
    </w:p>
    <w:p w14:paraId="52876C6B" w14:textId="3C521A72"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.8</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Заказчик информирует Исполнителя о принципах и требованиях Политики противодействия коррупции в АО «НК «Қ</w:t>
      </w:r>
      <w:proofErr w:type="gramStart"/>
      <w:r w:rsidRPr="002445D0">
        <w:rPr>
          <w:rFonts w:ascii="Times New Roman" w:eastAsia="Times New Roman" w:hAnsi="Times New Roman" w:cs="Times New Roman"/>
          <w:sz w:val="24"/>
          <w:szCs w:val="24"/>
          <w:lang w:eastAsia="ru-RU"/>
        </w:rPr>
        <w:t>ТЖ</w:t>
      </w:r>
      <w:proofErr w:type="gramEnd"/>
      <w:r w:rsidRPr="002445D0">
        <w:rPr>
          <w:rFonts w:ascii="Times New Roman" w:eastAsia="Times New Roman" w:hAnsi="Times New Roman" w:cs="Times New Roman"/>
          <w:sz w:val="24"/>
          <w:szCs w:val="24"/>
          <w:lang w:eastAsia="ru-RU"/>
        </w:rPr>
        <w:t>»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3057139F" w14:textId="4310AF34"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.9</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w:t>
      </w:r>
      <w:proofErr w:type="gramEnd"/>
      <w:r w:rsidRPr="002445D0">
        <w:rPr>
          <w:rFonts w:ascii="Times New Roman" w:eastAsia="Times New Roman" w:hAnsi="Times New Roman" w:cs="Times New Roman"/>
          <w:sz w:val="24"/>
          <w:szCs w:val="24"/>
          <w:lang w:eastAsia="ru-RU"/>
        </w:rPr>
        <w:t>,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179890EF" w14:textId="0C415320"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.10</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w:t>
      </w:r>
      <w:proofErr w:type="gramStart"/>
      <w:r w:rsidRPr="002445D0">
        <w:rPr>
          <w:rFonts w:ascii="Times New Roman" w:eastAsia="Times New Roman" w:hAnsi="Times New Roman" w:cs="Times New Roman"/>
          <w:sz w:val="24"/>
          <w:szCs w:val="24"/>
          <w:lang w:eastAsia="ru-RU"/>
        </w:rPr>
        <w:t>а(</w:t>
      </w:r>
      <w:proofErr w:type="spellStart"/>
      <w:proofErr w:type="gramEnd"/>
      <w:r w:rsidRPr="002445D0">
        <w:rPr>
          <w:rFonts w:ascii="Times New Roman" w:eastAsia="Times New Roman" w:hAnsi="Times New Roman" w:cs="Times New Roman"/>
          <w:sz w:val="24"/>
          <w:szCs w:val="24"/>
          <w:lang w:eastAsia="ru-RU"/>
        </w:rPr>
        <w:t>ов</w:t>
      </w:r>
      <w:proofErr w:type="spellEnd"/>
      <w:r w:rsidRPr="002445D0">
        <w:rPr>
          <w:rFonts w:ascii="Times New Roman" w:eastAsia="Times New Roman" w:hAnsi="Times New Roman" w:cs="Times New Roman"/>
          <w:sz w:val="24"/>
          <w:szCs w:val="24"/>
          <w:lang w:eastAsia="ru-RU"/>
        </w:rPr>
        <w:t xml:space="preserve">)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w:t>
      </w:r>
      <w:proofErr w:type="gramStart"/>
      <w:r w:rsidRPr="002445D0">
        <w:rPr>
          <w:rFonts w:ascii="Times New Roman" w:eastAsia="Times New Roman" w:hAnsi="Times New Roman" w:cs="Times New Roman"/>
          <w:sz w:val="24"/>
          <w:szCs w:val="24"/>
          <w:lang w:eastAsia="ru-RU"/>
        </w:rPr>
        <w:t>с даты получения</w:t>
      </w:r>
      <w:proofErr w:type="gramEnd"/>
      <w:r w:rsidRPr="002445D0">
        <w:rPr>
          <w:rFonts w:ascii="Times New Roman" w:eastAsia="Times New Roman" w:hAnsi="Times New Roman" w:cs="Times New Roman"/>
          <w:sz w:val="24"/>
          <w:szCs w:val="24"/>
          <w:lang w:eastAsia="ru-RU"/>
        </w:rPr>
        <w:t xml:space="preserve"> Уведомления.</w:t>
      </w:r>
    </w:p>
    <w:p w14:paraId="52FCCFF4" w14:textId="3EAB46F1"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.11</w:t>
      </w:r>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47C2A725" w14:textId="213904B1"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55343E" w:rsidRPr="002445D0">
        <w:rPr>
          <w:rFonts w:ascii="Times New Roman" w:eastAsia="Times New Roman" w:hAnsi="Times New Roman" w:cs="Times New Roman"/>
          <w:sz w:val="24"/>
          <w:szCs w:val="24"/>
          <w:lang w:eastAsia="ru-RU"/>
        </w:rPr>
        <w:t>3</w:t>
      </w:r>
      <w:r w:rsidRPr="002445D0">
        <w:rPr>
          <w:rFonts w:ascii="Times New Roman" w:eastAsia="Times New Roman" w:hAnsi="Times New Roman" w:cs="Times New Roman"/>
          <w:sz w:val="24"/>
          <w:szCs w:val="24"/>
          <w:lang w:eastAsia="ru-RU"/>
        </w:rPr>
        <w:t>.12</w:t>
      </w:r>
      <w:proofErr w:type="gramStart"/>
      <w:r w:rsidR="0055343E"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Общество любым удобным способом, в том числе посредством «горячей линии», контактная информация о которой размещена на корпоративном веб-сайте Заказчика.</w:t>
      </w:r>
    </w:p>
    <w:p w14:paraId="619E88BC"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53265D58" w14:textId="6E26E436" w:rsidR="00856757" w:rsidRPr="002445D0" w:rsidRDefault="00856757" w:rsidP="00E40A89">
      <w:pPr>
        <w:spacing w:after="0" w:line="240" w:lineRule="auto"/>
        <w:jc w:val="center"/>
        <w:rPr>
          <w:rFonts w:ascii="Times New Roman" w:eastAsia="Times New Roman" w:hAnsi="Times New Roman" w:cs="Times New Roman"/>
          <w:sz w:val="24"/>
          <w:szCs w:val="24"/>
          <w:lang w:eastAsia="ru-RU"/>
        </w:rPr>
      </w:pPr>
      <w:r w:rsidRPr="002445D0">
        <w:rPr>
          <w:rFonts w:ascii="Times New Roman" w:eastAsia="Times New Roman" w:hAnsi="Times New Roman" w:cs="Times New Roman"/>
          <w:b/>
          <w:sz w:val="24"/>
          <w:szCs w:val="24"/>
          <w:lang w:eastAsia="ru-RU"/>
        </w:rPr>
        <w:t>1</w:t>
      </w:r>
      <w:r w:rsidR="007F391F" w:rsidRPr="002445D0">
        <w:rPr>
          <w:rFonts w:ascii="Times New Roman" w:eastAsia="Times New Roman" w:hAnsi="Times New Roman" w:cs="Times New Roman"/>
          <w:b/>
          <w:sz w:val="24"/>
          <w:szCs w:val="24"/>
          <w:lang w:eastAsia="ru-RU"/>
        </w:rPr>
        <w:t>4</w:t>
      </w:r>
      <w:r w:rsidRPr="002445D0">
        <w:rPr>
          <w:rFonts w:ascii="Times New Roman" w:eastAsia="Times New Roman" w:hAnsi="Times New Roman" w:cs="Times New Roman"/>
          <w:b/>
          <w:sz w:val="24"/>
          <w:szCs w:val="24"/>
          <w:lang w:eastAsia="ru-RU"/>
        </w:rPr>
        <w:t>.</w:t>
      </w:r>
      <w:r w:rsidR="007F391F" w:rsidRPr="002445D0">
        <w:rPr>
          <w:rFonts w:ascii="Times New Roman" w:eastAsia="Times New Roman" w:hAnsi="Times New Roman" w:cs="Times New Roman"/>
          <w:b/>
          <w:sz w:val="24"/>
          <w:szCs w:val="24"/>
          <w:lang w:eastAsia="ru-RU"/>
        </w:rPr>
        <w:t xml:space="preserve"> </w:t>
      </w:r>
      <w:r w:rsidRPr="002445D0">
        <w:rPr>
          <w:rFonts w:ascii="Times New Roman" w:eastAsia="Times New Roman" w:hAnsi="Times New Roman" w:cs="Times New Roman"/>
          <w:b/>
          <w:sz w:val="24"/>
          <w:szCs w:val="24"/>
          <w:lang w:eastAsia="ru-RU"/>
        </w:rPr>
        <w:t>Конфиденциальность</w:t>
      </w:r>
    </w:p>
    <w:p w14:paraId="01D7D12A" w14:textId="5E767324"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lastRenderedPageBreak/>
        <w:t>1</w:t>
      </w:r>
      <w:r w:rsidR="007F391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.1</w:t>
      </w:r>
      <w:r w:rsidR="007F391F"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на Веб-портале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4F7FE3B7" w14:textId="126FE896"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7F391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.2</w:t>
      </w:r>
      <w:r w:rsidR="007F391F"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Исполнитель соглашается, что Заказчик также имеет право раскрывать АО «</w:t>
      </w:r>
      <w:proofErr w:type="spellStart"/>
      <w:r w:rsidRPr="002445D0">
        <w:rPr>
          <w:rFonts w:ascii="Times New Roman" w:eastAsia="Times New Roman" w:hAnsi="Times New Roman" w:cs="Times New Roman"/>
          <w:sz w:val="24"/>
          <w:szCs w:val="24"/>
          <w:lang w:eastAsia="ru-RU"/>
        </w:rPr>
        <w:t>Самру</w:t>
      </w:r>
      <w:proofErr w:type="gramStart"/>
      <w:r w:rsidRPr="002445D0">
        <w:rPr>
          <w:rFonts w:ascii="Times New Roman" w:eastAsia="Times New Roman" w:hAnsi="Times New Roman" w:cs="Times New Roman"/>
          <w:sz w:val="24"/>
          <w:szCs w:val="24"/>
          <w:lang w:eastAsia="ru-RU"/>
        </w:rPr>
        <w:t>к-</w:t>
      </w:r>
      <w:proofErr w:type="gramEnd"/>
      <w:r w:rsidRPr="002445D0">
        <w:rPr>
          <w:rFonts w:ascii="Times New Roman" w:eastAsia="Times New Roman" w:hAnsi="Times New Roman" w:cs="Times New Roman"/>
          <w:sz w:val="24"/>
          <w:szCs w:val="24"/>
          <w:lang w:eastAsia="ru-RU"/>
        </w:rPr>
        <w:t>Қазына</w:t>
      </w:r>
      <w:proofErr w:type="spellEnd"/>
      <w:r w:rsidRPr="002445D0">
        <w:rPr>
          <w:rFonts w:ascii="Times New Roman" w:eastAsia="Times New Roman" w:hAnsi="Times New Roman" w:cs="Times New Roman"/>
          <w:sz w:val="24"/>
          <w:szCs w:val="24"/>
          <w:lang w:eastAsia="ru-RU"/>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2445D0">
        <w:rPr>
          <w:rFonts w:ascii="Times New Roman" w:eastAsia="Times New Roman" w:hAnsi="Times New Roman" w:cs="Times New Roman"/>
          <w:sz w:val="24"/>
          <w:szCs w:val="24"/>
          <w:lang w:eastAsia="ru-RU"/>
        </w:rPr>
        <w:t>Самрук-Қазына</w:t>
      </w:r>
      <w:proofErr w:type="spellEnd"/>
      <w:r w:rsidRPr="002445D0">
        <w:rPr>
          <w:rFonts w:ascii="Times New Roman" w:eastAsia="Times New Roman" w:hAnsi="Times New Roman" w:cs="Times New Roman"/>
          <w:sz w:val="24"/>
          <w:szCs w:val="24"/>
          <w:lang w:eastAsia="ru-RU"/>
        </w:rPr>
        <w:t>» с использованием требуемых протоколов каналов связи.</w:t>
      </w:r>
    </w:p>
    <w:p w14:paraId="784FCACE" w14:textId="1192023E"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7F391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.3</w:t>
      </w:r>
      <w:proofErr w:type="gramStart"/>
      <w:r w:rsidR="007F391F"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К</w:t>
      </w:r>
      <w:proofErr w:type="gramEnd"/>
      <w:r w:rsidRPr="002445D0">
        <w:rPr>
          <w:rFonts w:ascii="Times New Roman" w:eastAsia="Times New Roman" w:hAnsi="Times New Roman" w:cs="Times New Roman"/>
          <w:sz w:val="24"/>
          <w:szCs w:val="24"/>
          <w:lang w:eastAsia="ru-RU"/>
        </w:rPr>
        <w:t>аждая из Сторон обязуется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форме даст согласие на предоставление конфиденциальной информации, определяемой в соответствии с пунктом 1</w:t>
      </w:r>
      <w:r w:rsidR="003B44B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.1 Договора, а также случая, предусмотренного пунктом 1</w:t>
      </w:r>
      <w:r w:rsidR="003B44B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 xml:space="preserve">.4 Договора) конфиденциальную информацию другой Стороны, к </w:t>
      </w:r>
      <w:proofErr w:type="gramStart"/>
      <w:r w:rsidRPr="002445D0">
        <w:rPr>
          <w:rFonts w:ascii="Times New Roman" w:eastAsia="Times New Roman" w:hAnsi="Times New Roman" w:cs="Times New Roman"/>
          <w:sz w:val="24"/>
          <w:szCs w:val="24"/>
          <w:lang w:eastAsia="ru-RU"/>
        </w:rPr>
        <w:t>которой она получила доступ при заключении Договора и в ходе исполнения обязательств, возникающих из Договора.</w:t>
      </w:r>
      <w:proofErr w:type="gramEnd"/>
      <w:r w:rsidRPr="002445D0">
        <w:rPr>
          <w:rFonts w:ascii="Times New Roman" w:eastAsia="Times New Roman" w:hAnsi="Times New Roman" w:cs="Times New Roman"/>
          <w:sz w:val="24"/>
          <w:szCs w:val="24"/>
          <w:lang w:eastAsia="ru-RU"/>
        </w:rPr>
        <w:t xml:space="preserve"> Настоящее обязательство исполняется Сторонами в пределах срока действия настоящего Договора и в течение 5 (пяти) лет после прекращения действия Договора, если не будет оговорено иное.</w:t>
      </w:r>
    </w:p>
    <w:p w14:paraId="28244430" w14:textId="45573A16"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7F391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.4</w:t>
      </w:r>
      <w:proofErr w:type="gramStart"/>
      <w:r w:rsidR="007F391F"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К</w:t>
      </w:r>
      <w:proofErr w:type="gramEnd"/>
      <w:r w:rsidRPr="002445D0">
        <w:rPr>
          <w:rFonts w:ascii="Times New Roman" w:eastAsia="Times New Roman" w:hAnsi="Times New Roman" w:cs="Times New Roman"/>
          <w:sz w:val="24"/>
          <w:szCs w:val="24"/>
          <w:lang w:eastAsia="ru-RU"/>
        </w:rPr>
        <w:t>аждая из Сторон обязуется назначить лицо, ответственное за получение/отправку, обработку конфиденциальной информации другой Стороны и в течение двух рабочих дней с даты заключения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14:paraId="1258A8F3" w14:textId="13BB939E"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7F391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.5</w:t>
      </w:r>
      <w:proofErr w:type="gramStart"/>
      <w:r w:rsidR="007F391F"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К</w:t>
      </w:r>
      <w:proofErr w:type="gramEnd"/>
      <w:r w:rsidRPr="002445D0">
        <w:rPr>
          <w:rFonts w:ascii="Times New Roman" w:eastAsia="Times New Roman" w:hAnsi="Times New Roman" w:cs="Times New Roman"/>
          <w:sz w:val="24"/>
          <w:szCs w:val="24"/>
          <w:lang w:eastAsia="ru-RU"/>
        </w:rPr>
        <w:t>аждая из Сторон обязуется возместить другой Стороне в полном объеме все убытки, причиненные последней разглашением ее конфиденциальной информации в нарушение пунктов 1</w:t>
      </w:r>
      <w:r w:rsidR="007F391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.1, 1</w:t>
      </w:r>
      <w:r w:rsidR="007F391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.3, 1</w:t>
      </w:r>
      <w:r w:rsidR="007F391F" w:rsidRPr="002445D0">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.4 Договора.</w:t>
      </w:r>
    </w:p>
    <w:p w14:paraId="19F08A29" w14:textId="77777777" w:rsidR="008E2444" w:rsidRPr="002445D0" w:rsidRDefault="008E2444" w:rsidP="00E40A89">
      <w:pPr>
        <w:spacing w:after="0" w:line="240" w:lineRule="auto"/>
        <w:jc w:val="center"/>
        <w:rPr>
          <w:rFonts w:ascii="Times New Roman" w:eastAsia="Times New Roman" w:hAnsi="Times New Roman" w:cs="Times New Roman"/>
          <w:sz w:val="24"/>
          <w:szCs w:val="24"/>
          <w:lang w:eastAsia="ru-RU"/>
        </w:rPr>
      </w:pPr>
    </w:p>
    <w:p w14:paraId="56F1DFBB" w14:textId="66542777" w:rsidR="00856757" w:rsidRPr="002445D0" w:rsidRDefault="00856757" w:rsidP="00E40A89">
      <w:pPr>
        <w:spacing w:after="0" w:line="240" w:lineRule="auto"/>
        <w:jc w:val="center"/>
        <w:rPr>
          <w:rFonts w:ascii="Times New Roman" w:eastAsia="Times New Roman" w:hAnsi="Times New Roman" w:cs="Times New Roman"/>
          <w:sz w:val="24"/>
          <w:szCs w:val="24"/>
          <w:lang w:eastAsia="ru-RU"/>
        </w:rPr>
      </w:pPr>
      <w:r w:rsidRPr="002445D0">
        <w:rPr>
          <w:rFonts w:ascii="Times New Roman" w:eastAsia="Times New Roman" w:hAnsi="Times New Roman" w:cs="Times New Roman"/>
          <w:b/>
          <w:sz w:val="24"/>
          <w:szCs w:val="24"/>
          <w:lang w:eastAsia="ru-RU"/>
        </w:rPr>
        <w:t>1</w:t>
      </w:r>
      <w:r w:rsidR="0002574D">
        <w:rPr>
          <w:rFonts w:ascii="Times New Roman" w:eastAsia="Times New Roman" w:hAnsi="Times New Roman" w:cs="Times New Roman"/>
          <w:b/>
          <w:sz w:val="24"/>
          <w:szCs w:val="24"/>
          <w:lang w:eastAsia="ru-RU"/>
        </w:rPr>
        <w:t>5</w:t>
      </w:r>
      <w:r w:rsidRPr="002445D0">
        <w:rPr>
          <w:rFonts w:ascii="Times New Roman" w:eastAsia="Times New Roman" w:hAnsi="Times New Roman" w:cs="Times New Roman"/>
          <w:b/>
          <w:sz w:val="24"/>
          <w:szCs w:val="24"/>
          <w:lang w:eastAsia="ru-RU"/>
        </w:rPr>
        <w:t>.</w:t>
      </w:r>
      <w:r w:rsidR="007F7194" w:rsidRPr="002445D0">
        <w:rPr>
          <w:rFonts w:ascii="Times New Roman" w:eastAsia="Times New Roman" w:hAnsi="Times New Roman" w:cs="Times New Roman"/>
          <w:b/>
          <w:sz w:val="24"/>
          <w:szCs w:val="24"/>
          <w:lang w:eastAsia="ru-RU"/>
        </w:rPr>
        <w:t xml:space="preserve"> </w:t>
      </w:r>
      <w:proofErr w:type="spellStart"/>
      <w:r w:rsidRPr="002445D0">
        <w:rPr>
          <w:rFonts w:ascii="Times New Roman" w:eastAsia="Times New Roman" w:hAnsi="Times New Roman" w:cs="Times New Roman"/>
          <w:b/>
          <w:sz w:val="24"/>
          <w:szCs w:val="24"/>
          <w:lang w:eastAsia="ru-RU"/>
        </w:rPr>
        <w:t>Санкционная</w:t>
      </w:r>
      <w:proofErr w:type="spellEnd"/>
      <w:r w:rsidRPr="002445D0">
        <w:rPr>
          <w:rFonts w:ascii="Times New Roman" w:eastAsia="Times New Roman" w:hAnsi="Times New Roman" w:cs="Times New Roman"/>
          <w:b/>
          <w:sz w:val="24"/>
          <w:szCs w:val="24"/>
          <w:lang w:eastAsia="ru-RU"/>
        </w:rPr>
        <w:t xml:space="preserve"> оговорка</w:t>
      </w:r>
    </w:p>
    <w:p w14:paraId="0B8E1E11"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02574D">
        <w:rPr>
          <w:rFonts w:ascii="Times New Roman" w:eastAsia="Times New Roman" w:hAnsi="Times New Roman" w:cs="Times New Roman"/>
          <w:sz w:val="24"/>
          <w:szCs w:val="24"/>
          <w:lang w:eastAsia="ru-RU"/>
        </w:rPr>
        <w:t>5</w:t>
      </w:r>
      <w:r w:rsidRPr="002445D0">
        <w:rPr>
          <w:rFonts w:ascii="Times New Roman" w:eastAsia="Times New Roman" w:hAnsi="Times New Roman" w:cs="Times New Roman"/>
          <w:sz w:val="24"/>
          <w:szCs w:val="24"/>
          <w:lang w:eastAsia="ru-RU"/>
        </w:rPr>
        <w:t>.1</w:t>
      </w:r>
      <w:r w:rsidR="007F7194"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Стороны </w:t>
      </w:r>
      <w:proofErr w:type="gramStart"/>
      <w:r w:rsidRPr="002445D0">
        <w:rPr>
          <w:rFonts w:ascii="Times New Roman" w:eastAsia="Times New Roman" w:hAnsi="Times New Roman" w:cs="Times New Roman"/>
          <w:sz w:val="24"/>
          <w:szCs w:val="24"/>
          <w:lang w:eastAsia="ru-RU"/>
        </w:rPr>
        <w:t>заключают настоящий договор на основании гарантий Исполнителя и добросовестно полагаясь</w:t>
      </w:r>
      <w:proofErr w:type="gramEnd"/>
      <w:r w:rsidRPr="002445D0">
        <w:rPr>
          <w:rFonts w:ascii="Times New Roman" w:eastAsia="Times New Roman" w:hAnsi="Times New Roman" w:cs="Times New Roman"/>
          <w:sz w:val="24"/>
          <w:szCs w:val="24"/>
          <w:lang w:eastAsia="ru-RU"/>
        </w:rPr>
        <w:t xml:space="preserve"> на таковые. Исполнитель гарантирует, что: </w:t>
      </w:r>
    </w:p>
    <w:p w14:paraId="166BAAD2"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 xml:space="preserve">(a) ни Исполнитель, ни его аффилированные лица, ни все акционеры Исполнителя не включены в </w:t>
      </w:r>
      <w:proofErr w:type="spellStart"/>
      <w:r w:rsidRPr="002445D0">
        <w:rPr>
          <w:rFonts w:ascii="Times New Roman" w:eastAsia="Times New Roman" w:hAnsi="Times New Roman" w:cs="Times New Roman"/>
          <w:sz w:val="24"/>
          <w:szCs w:val="24"/>
          <w:lang w:eastAsia="ru-RU"/>
        </w:rPr>
        <w:t>санкционный</w:t>
      </w:r>
      <w:proofErr w:type="spellEnd"/>
      <w:r w:rsidRPr="002445D0">
        <w:rPr>
          <w:rFonts w:ascii="Times New Roman" w:eastAsia="Times New Roman" w:hAnsi="Times New Roman" w:cs="Times New Roman"/>
          <w:sz w:val="24"/>
          <w:szCs w:val="24"/>
          <w:lang w:eastAsia="ru-RU"/>
        </w:rPr>
        <w:t xml:space="preserve"> список Европейского союза, и (или) Великобритании, и (или) в </w:t>
      </w:r>
      <w:proofErr w:type="spellStart"/>
      <w:r w:rsidRPr="002445D0">
        <w:rPr>
          <w:rFonts w:ascii="Times New Roman" w:eastAsia="Times New Roman" w:hAnsi="Times New Roman" w:cs="Times New Roman"/>
          <w:sz w:val="24"/>
          <w:szCs w:val="24"/>
          <w:lang w:eastAsia="ru-RU"/>
        </w:rPr>
        <w:t>санкционных</w:t>
      </w:r>
      <w:proofErr w:type="spellEnd"/>
      <w:r w:rsidRPr="002445D0">
        <w:rPr>
          <w:rFonts w:ascii="Times New Roman" w:eastAsia="Times New Roman" w:hAnsi="Times New Roman" w:cs="Times New Roman"/>
          <w:sz w:val="24"/>
          <w:szCs w:val="24"/>
          <w:lang w:eastAsia="ru-RU"/>
        </w:rPr>
        <w:t xml:space="preserve"> списках SDN (</w:t>
      </w:r>
      <w:proofErr w:type="spellStart"/>
      <w:r w:rsidRPr="002445D0">
        <w:rPr>
          <w:rFonts w:ascii="Times New Roman" w:eastAsia="Times New Roman" w:hAnsi="Times New Roman" w:cs="Times New Roman"/>
          <w:sz w:val="24"/>
          <w:szCs w:val="24"/>
          <w:lang w:eastAsia="ru-RU"/>
        </w:rPr>
        <w:t>Specially</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Designated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Nationals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and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Blocked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Persons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 список специально выделенных граждан и блокированных лиц), CAPTA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Foreign</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Financial</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Institutions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Subject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to</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Correspondent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Account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or</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Payable-Through</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Account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Sanctions</w:t>
      </w:r>
      <w:proofErr w:type="spellEnd"/>
      <w:r w:rsidRPr="002445D0">
        <w:rPr>
          <w:rFonts w:ascii="Times New Roman" w:eastAsia="Times New Roman" w:hAnsi="Times New Roman" w:cs="Times New Roman"/>
          <w:sz w:val="24"/>
          <w:szCs w:val="24"/>
          <w:lang w:eastAsia="ru-RU"/>
        </w:rPr>
        <w:t xml:space="preserve"> – список иностранных финансовых институтов, для</w:t>
      </w:r>
      <w:proofErr w:type="gramEnd"/>
      <w:r w:rsidRPr="002445D0">
        <w:rPr>
          <w:rFonts w:ascii="Times New Roman" w:eastAsia="Times New Roman" w:hAnsi="Times New Roman" w:cs="Times New Roman"/>
          <w:sz w:val="24"/>
          <w:szCs w:val="24"/>
          <w:lang w:eastAsia="ru-RU"/>
        </w:rPr>
        <w:t xml:space="preserve">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2445D0">
        <w:rPr>
          <w:rFonts w:ascii="Times New Roman" w:eastAsia="Times New Roman" w:hAnsi="Times New Roman" w:cs="Times New Roman"/>
          <w:sz w:val="24"/>
          <w:szCs w:val="24"/>
          <w:lang w:eastAsia="ru-RU"/>
        </w:rPr>
        <w:t>Non</w:t>
      </w:r>
      <w:proofErr w:type="spellEnd"/>
      <w:r w:rsidRPr="002445D0">
        <w:rPr>
          <w:rFonts w:ascii="Times New Roman" w:eastAsia="Times New Roman" w:hAnsi="Times New Roman" w:cs="Times New Roman"/>
          <w:sz w:val="24"/>
          <w:szCs w:val="24"/>
          <w:lang w:eastAsia="ru-RU"/>
        </w:rPr>
        <w:t xml:space="preserve">-SDN </w:t>
      </w:r>
      <w:proofErr w:type="spellStart"/>
      <w:r w:rsidRPr="002445D0">
        <w:rPr>
          <w:rFonts w:ascii="Times New Roman" w:eastAsia="Times New Roman" w:hAnsi="Times New Roman" w:cs="Times New Roman"/>
          <w:sz w:val="24"/>
          <w:szCs w:val="24"/>
          <w:lang w:eastAsia="ru-RU"/>
        </w:rPr>
        <w:t>Menu-Based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Sanctions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2445D0">
        <w:rPr>
          <w:rFonts w:ascii="Times New Roman" w:eastAsia="Times New Roman" w:hAnsi="Times New Roman" w:cs="Times New Roman"/>
          <w:sz w:val="24"/>
          <w:szCs w:val="24"/>
          <w:lang w:eastAsia="ru-RU"/>
        </w:rPr>
        <w:t>Office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Foreign</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Assets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Control</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lastRenderedPageBreak/>
        <w:t xml:space="preserve">U.S. </w:t>
      </w:r>
      <w:proofErr w:type="spellStart"/>
      <w:proofErr w:type="gramStart"/>
      <w:r w:rsidRPr="002445D0">
        <w:rPr>
          <w:rFonts w:ascii="Times New Roman" w:eastAsia="Times New Roman" w:hAnsi="Times New Roman" w:cs="Times New Roman"/>
          <w:sz w:val="24"/>
          <w:szCs w:val="24"/>
          <w:lang w:eastAsia="ru-RU"/>
        </w:rPr>
        <w:t>Department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the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Treasury</w:t>
      </w:r>
      <w:proofErr w:type="spellEnd"/>
      <w:r w:rsidRPr="002445D0">
        <w:rPr>
          <w:rFonts w:ascii="Times New Roman" w:eastAsia="Times New Roman" w:hAnsi="Times New Roman" w:cs="Times New Roman"/>
          <w:sz w:val="24"/>
          <w:szCs w:val="24"/>
          <w:lang w:eastAsia="ru-RU"/>
        </w:rPr>
        <w:t xml:space="preserve">), а также любой иной </w:t>
      </w:r>
      <w:proofErr w:type="spellStart"/>
      <w:r w:rsidRPr="002445D0">
        <w:rPr>
          <w:rFonts w:ascii="Times New Roman" w:eastAsia="Times New Roman" w:hAnsi="Times New Roman" w:cs="Times New Roman"/>
          <w:sz w:val="24"/>
          <w:szCs w:val="24"/>
          <w:lang w:eastAsia="ru-RU"/>
        </w:rPr>
        <w:t>санкционный</w:t>
      </w:r>
      <w:proofErr w:type="spellEnd"/>
      <w:r w:rsidRPr="002445D0">
        <w:rPr>
          <w:rFonts w:ascii="Times New Roman" w:eastAsia="Times New Roman" w:hAnsi="Times New Roman" w:cs="Times New Roman"/>
          <w:sz w:val="24"/>
          <w:szCs w:val="24"/>
          <w:lang w:eastAsia="ru-RU"/>
        </w:rPr>
        <w:t xml:space="preserve"> список, имеющий экстерриториальное действие; </w:t>
      </w:r>
      <w:proofErr w:type="gramEnd"/>
    </w:p>
    <w:p w14:paraId="794B5FB6"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(b) заключение Договора и/или его исполнение Исполнителем не влечет нарушения санкций, указанных в подпункте (а) настоящего пункта; </w:t>
      </w:r>
    </w:p>
    <w:p w14:paraId="3541229B"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(c) в день,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 счета Исполнителя,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w:t>
      </w:r>
      <w:proofErr w:type="gramEnd"/>
      <w:r w:rsidRPr="002445D0">
        <w:rPr>
          <w:rFonts w:ascii="Times New Roman" w:eastAsia="Times New Roman" w:hAnsi="Times New Roman" w:cs="Times New Roman"/>
          <w:sz w:val="24"/>
          <w:szCs w:val="24"/>
          <w:lang w:eastAsia="ru-RU"/>
        </w:rPr>
        <w:t xml:space="preserve"> </w:t>
      </w:r>
      <w:proofErr w:type="gramStart"/>
      <w:r w:rsidRPr="002445D0">
        <w:rPr>
          <w:rFonts w:ascii="Times New Roman" w:eastAsia="Times New Roman" w:hAnsi="Times New Roman" w:cs="Times New Roman"/>
          <w:sz w:val="24"/>
          <w:szCs w:val="24"/>
          <w:lang w:eastAsia="ru-RU"/>
        </w:rPr>
        <w:t>которых действует режим заморозки активов (</w:t>
      </w:r>
      <w:proofErr w:type="spellStart"/>
      <w:r w:rsidRPr="002445D0">
        <w:rPr>
          <w:rFonts w:ascii="Times New Roman" w:eastAsia="Times New Roman" w:hAnsi="Times New Roman" w:cs="Times New Roman"/>
          <w:sz w:val="24"/>
          <w:szCs w:val="24"/>
          <w:lang w:eastAsia="ru-RU"/>
        </w:rPr>
        <w:t>Consolidated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persons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groups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and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entities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subject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under</w:t>
      </w:r>
      <w:proofErr w:type="spellEnd"/>
      <w:r w:rsidRPr="002445D0">
        <w:rPr>
          <w:rFonts w:ascii="Times New Roman" w:eastAsia="Times New Roman" w:hAnsi="Times New Roman" w:cs="Times New Roman"/>
          <w:sz w:val="24"/>
          <w:szCs w:val="24"/>
          <w:lang w:eastAsia="ru-RU"/>
        </w:rPr>
        <w:t xml:space="preserve"> EU </w:t>
      </w:r>
      <w:proofErr w:type="spellStart"/>
      <w:r w:rsidRPr="002445D0">
        <w:rPr>
          <w:rFonts w:ascii="Times New Roman" w:eastAsia="Times New Roman" w:hAnsi="Times New Roman" w:cs="Times New Roman"/>
          <w:sz w:val="24"/>
          <w:szCs w:val="24"/>
          <w:lang w:eastAsia="ru-RU"/>
        </w:rPr>
        <w:t>Sanctions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to</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an</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asset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freeze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and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the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prohibition</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to</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make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funds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and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economic</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resources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available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to</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them</w:t>
      </w:r>
      <w:proofErr w:type="spellEnd"/>
      <w:r w:rsidRPr="002445D0">
        <w:rPr>
          <w:rFonts w:ascii="Times New Roman" w:eastAsia="Times New Roman" w:hAnsi="Times New Roman" w:cs="Times New Roman"/>
          <w:sz w:val="24"/>
          <w:szCs w:val="24"/>
          <w:lang w:eastAsia="ru-RU"/>
        </w:rPr>
        <w:t>), и (или) Сводный список объектов финансовых санкций Управления по осуществлению финансовых санкций в Великобритании (</w:t>
      </w:r>
      <w:proofErr w:type="spellStart"/>
      <w:r w:rsidRPr="002445D0">
        <w:rPr>
          <w:rFonts w:ascii="Times New Roman" w:eastAsia="Times New Roman" w:hAnsi="Times New Roman" w:cs="Times New Roman"/>
          <w:sz w:val="24"/>
          <w:szCs w:val="24"/>
          <w:lang w:eastAsia="ru-RU"/>
        </w:rPr>
        <w:t>Consolidated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financial</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sanctions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targets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the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Office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Financial</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Sanctions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Implementations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in</w:t>
      </w:r>
      <w:proofErr w:type="spellEnd"/>
      <w:proofErr w:type="gramEnd"/>
      <w:r w:rsidRPr="002445D0">
        <w:rPr>
          <w:rFonts w:ascii="Times New Roman" w:eastAsia="Times New Roman" w:hAnsi="Times New Roman" w:cs="Times New Roman"/>
          <w:sz w:val="24"/>
          <w:szCs w:val="24"/>
          <w:lang w:eastAsia="ru-RU"/>
        </w:rPr>
        <w:t xml:space="preserve"> </w:t>
      </w:r>
      <w:proofErr w:type="spellStart"/>
      <w:proofErr w:type="gramStart"/>
      <w:r w:rsidRPr="002445D0">
        <w:rPr>
          <w:rFonts w:ascii="Times New Roman" w:eastAsia="Times New Roman" w:hAnsi="Times New Roman" w:cs="Times New Roman"/>
          <w:sz w:val="24"/>
          <w:szCs w:val="24"/>
          <w:lang w:eastAsia="ru-RU"/>
        </w:rPr>
        <w:t>the</w:t>
      </w:r>
      <w:proofErr w:type="spellEnd"/>
      <w:r w:rsidRPr="002445D0">
        <w:rPr>
          <w:rFonts w:ascii="Times New Roman" w:eastAsia="Times New Roman" w:hAnsi="Times New Roman" w:cs="Times New Roman"/>
          <w:sz w:val="24"/>
          <w:szCs w:val="24"/>
          <w:lang w:eastAsia="ru-RU"/>
        </w:rPr>
        <w:t xml:space="preserve"> UK), и (или) в списках SDN (</w:t>
      </w:r>
      <w:proofErr w:type="spellStart"/>
      <w:r w:rsidRPr="002445D0">
        <w:rPr>
          <w:rFonts w:ascii="Times New Roman" w:eastAsia="Times New Roman" w:hAnsi="Times New Roman" w:cs="Times New Roman"/>
          <w:sz w:val="24"/>
          <w:szCs w:val="24"/>
          <w:lang w:eastAsia="ru-RU"/>
        </w:rPr>
        <w:t>Specially</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Designated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Nationals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and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Blocked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Persons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 список специально выделенных граждан и блокированных лиц), CAPTA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Foreign</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Financial</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Institutions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Subject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to</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Correspondent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Account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or</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Payable-Through</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Account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Sanctions</w:t>
      </w:r>
      <w:proofErr w:type="spellEnd"/>
      <w:r w:rsidRPr="002445D0">
        <w:rPr>
          <w:rFonts w:ascii="Times New Roman" w:eastAsia="Times New Roman" w:hAnsi="Times New Roman" w:cs="Times New Roman"/>
          <w:sz w:val="24"/>
          <w:szCs w:val="24"/>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w:t>
      </w:r>
      <w:proofErr w:type="gram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Non</w:t>
      </w:r>
      <w:proofErr w:type="spellEnd"/>
      <w:r w:rsidRPr="002445D0">
        <w:rPr>
          <w:rFonts w:ascii="Times New Roman" w:eastAsia="Times New Roman" w:hAnsi="Times New Roman" w:cs="Times New Roman"/>
          <w:sz w:val="24"/>
          <w:szCs w:val="24"/>
          <w:lang w:eastAsia="ru-RU"/>
        </w:rPr>
        <w:t xml:space="preserve">-SDN </w:t>
      </w:r>
      <w:proofErr w:type="spellStart"/>
      <w:r w:rsidRPr="002445D0">
        <w:rPr>
          <w:rFonts w:ascii="Times New Roman" w:eastAsia="Times New Roman" w:hAnsi="Times New Roman" w:cs="Times New Roman"/>
          <w:sz w:val="24"/>
          <w:szCs w:val="24"/>
          <w:lang w:eastAsia="ru-RU"/>
        </w:rPr>
        <w:t>Menu-Based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Sanctions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2445D0">
        <w:rPr>
          <w:rFonts w:ascii="Times New Roman" w:eastAsia="Times New Roman" w:hAnsi="Times New Roman" w:cs="Times New Roman"/>
          <w:sz w:val="24"/>
          <w:szCs w:val="24"/>
          <w:lang w:eastAsia="ru-RU"/>
        </w:rPr>
        <w:t>Office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Foreign</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Assets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Control</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U.S. </w:t>
      </w:r>
      <w:proofErr w:type="spellStart"/>
      <w:proofErr w:type="gramStart"/>
      <w:r w:rsidRPr="002445D0">
        <w:rPr>
          <w:rFonts w:ascii="Times New Roman" w:eastAsia="Times New Roman" w:hAnsi="Times New Roman" w:cs="Times New Roman"/>
          <w:sz w:val="24"/>
          <w:szCs w:val="24"/>
          <w:lang w:eastAsia="ru-RU"/>
        </w:rPr>
        <w:t>Department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the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Treasury</w:t>
      </w:r>
      <w:proofErr w:type="spellEnd"/>
      <w:r w:rsidRPr="002445D0">
        <w:rPr>
          <w:rFonts w:ascii="Times New Roman" w:eastAsia="Times New Roman" w:hAnsi="Times New Roman" w:cs="Times New Roman"/>
          <w:sz w:val="24"/>
          <w:szCs w:val="24"/>
          <w:lang w:eastAsia="ru-RU"/>
        </w:rPr>
        <w:t xml:space="preserve">); </w:t>
      </w:r>
      <w:proofErr w:type="gramEnd"/>
    </w:p>
    <w:p w14:paraId="1820F535" w14:textId="1ED969E1"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(d) лиц</w:t>
      </w:r>
      <w:proofErr w:type="gramStart"/>
      <w:r w:rsidRPr="002445D0">
        <w:rPr>
          <w:rFonts w:ascii="Times New Roman" w:eastAsia="Times New Roman" w:hAnsi="Times New Roman" w:cs="Times New Roman"/>
          <w:sz w:val="24"/>
          <w:szCs w:val="24"/>
          <w:lang w:eastAsia="ru-RU"/>
        </w:rPr>
        <w:t>о(</w:t>
      </w:r>
      <w:proofErr w:type="gramEnd"/>
      <w:r w:rsidRPr="002445D0">
        <w:rPr>
          <w:rFonts w:ascii="Times New Roman" w:eastAsia="Times New Roman" w:hAnsi="Times New Roman" w:cs="Times New Roman"/>
          <w:sz w:val="24"/>
          <w:szCs w:val="24"/>
          <w:lang w:eastAsia="ru-RU"/>
        </w:rPr>
        <w:t>а), подписывающее(</w:t>
      </w:r>
      <w:proofErr w:type="spellStart"/>
      <w:r w:rsidRPr="002445D0">
        <w:rPr>
          <w:rFonts w:ascii="Times New Roman" w:eastAsia="Times New Roman" w:hAnsi="Times New Roman" w:cs="Times New Roman"/>
          <w:sz w:val="24"/>
          <w:szCs w:val="24"/>
          <w:lang w:eastAsia="ru-RU"/>
        </w:rPr>
        <w:t>ие</w:t>
      </w:r>
      <w:proofErr w:type="spellEnd"/>
      <w:r w:rsidRPr="002445D0">
        <w:rPr>
          <w:rFonts w:ascii="Times New Roman" w:eastAsia="Times New Roman" w:hAnsi="Times New Roman" w:cs="Times New Roman"/>
          <w:sz w:val="24"/>
          <w:szCs w:val="24"/>
          <w:lang w:eastAsia="ru-RU"/>
        </w:rPr>
        <w:t xml:space="preserve">) настоящий Договор от имени Исполнителя, не включены в </w:t>
      </w:r>
      <w:proofErr w:type="spellStart"/>
      <w:r w:rsidRPr="002445D0">
        <w:rPr>
          <w:rFonts w:ascii="Times New Roman" w:eastAsia="Times New Roman" w:hAnsi="Times New Roman" w:cs="Times New Roman"/>
          <w:sz w:val="24"/>
          <w:szCs w:val="24"/>
          <w:lang w:eastAsia="ru-RU"/>
        </w:rPr>
        <w:t>санкционный</w:t>
      </w:r>
      <w:proofErr w:type="spellEnd"/>
      <w:r w:rsidRPr="002445D0">
        <w:rPr>
          <w:rFonts w:ascii="Times New Roman" w:eastAsia="Times New Roman" w:hAnsi="Times New Roman" w:cs="Times New Roman"/>
          <w:sz w:val="24"/>
          <w:szCs w:val="24"/>
          <w:lang w:eastAsia="ru-RU"/>
        </w:rPr>
        <w:t xml:space="preserve"> список Европейского союза и (или) Великобритании, и (или) в списках SDN (</w:t>
      </w:r>
      <w:proofErr w:type="spellStart"/>
      <w:r w:rsidRPr="002445D0">
        <w:rPr>
          <w:rFonts w:ascii="Times New Roman" w:eastAsia="Times New Roman" w:hAnsi="Times New Roman" w:cs="Times New Roman"/>
          <w:sz w:val="24"/>
          <w:szCs w:val="24"/>
          <w:lang w:eastAsia="ru-RU"/>
        </w:rPr>
        <w:t>Specially</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Designated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Nationals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and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Blocked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Persons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 список специально выделенных граждан и блокированных лиц), CAPTA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Foreign</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Financial</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Institutions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Subject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to</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Correspondent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Account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or</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Payable-Through</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Account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Sanctions</w:t>
      </w:r>
      <w:proofErr w:type="spellEnd"/>
      <w:r w:rsidRPr="002445D0">
        <w:rPr>
          <w:rFonts w:ascii="Times New Roman" w:eastAsia="Times New Roman" w:hAnsi="Times New Roman" w:cs="Times New Roman"/>
          <w:sz w:val="24"/>
          <w:szCs w:val="24"/>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2445D0">
        <w:rPr>
          <w:rFonts w:ascii="Times New Roman" w:eastAsia="Times New Roman" w:hAnsi="Times New Roman" w:cs="Times New Roman"/>
          <w:sz w:val="24"/>
          <w:szCs w:val="24"/>
          <w:lang w:eastAsia="ru-RU"/>
        </w:rPr>
        <w:t>Non</w:t>
      </w:r>
      <w:proofErr w:type="spellEnd"/>
      <w:r w:rsidRPr="002445D0">
        <w:rPr>
          <w:rFonts w:ascii="Times New Roman" w:eastAsia="Times New Roman" w:hAnsi="Times New Roman" w:cs="Times New Roman"/>
          <w:sz w:val="24"/>
          <w:szCs w:val="24"/>
          <w:lang w:eastAsia="ru-RU"/>
        </w:rPr>
        <w:t xml:space="preserve">-SDN </w:t>
      </w:r>
      <w:proofErr w:type="spellStart"/>
      <w:r w:rsidRPr="002445D0">
        <w:rPr>
          <w:rFonts w:ascii="Times New Roman" w:eastAsia="Times New Roman" w:hAnsi="Times New Roman" w:cs="Times New Roman"/>
          <w:sz w:val="24"/>
          <w:szCs w:val="24"/>
          <w:lang w:eastAsia="ru-RU"/>
        </w:rPr>
        <w:t>Menu-Based</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Sanctions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List</w:t>
      </w:r>
      <w:proofErr w:type="spellEnd"/>
      <w:r w:rsidRPr="002445D0">
        <w:rPr>
          <w:rFonts w:ascii="Times New Roman" w:eastAsia="Times New Roman" w:hAnsi="Times New Roman" w:cs="Times New Roman"/>
          <w:sz w:val="24"/>
          <w:szCs w:val="24"/>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2445D0">
        <w:rPr>
          <w:rFonts w:ascii="Times New Roman" w:eastAsia="Times New Roman" w:hAnsi="Times New Roman" w:cs="Times New Roman"/>
          <w:sz w:val="24"/>
          <w:szCs w:val="24"/>
          <w:lang w:eastAsia="ru-RU"/>
        </w:rPr>
        <w:t>Office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Foreign</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Assets</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Control</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U.S. </w:t>
      </w:r>
      <w:proofErr w:type="spellStart"/>
      <w:proofErr w:type="gramStart"/>
      <w:r w:rsidRPr="002445D0">
        <w:rPr>
          <w:rFonts w:ascii="Times New Roman" w:eastAsia="Times New Roman" w:hAnsi="Times New Roman" w:cs="Times New Roman"/>
          <w:sz w:val="24"/>
          <w:szCs w:val="24"/>
          <w:lang w:eastAsia="ru-RU"/>
        </w:rPr>
        <w:t>Department</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of</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the</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Treasury</w:t>
      </w:r>
      <w:proofErr w:type="spellEnd"/>
      <w:r w:rsidRPr="002445D0">
        <w:rPr>
          <w:rFonts w:ascii="Times New Roman" w:eastAsia="Times New Roman" w:hAnsi="Times New Roman" w:cs="Times New Roman"/>
          <w:sz w:val="24"/>
          <w:szCs w:val="24"/>
          <w:lang w:eastAsia="ru-RU"/>
        </w:rPr>
        <w:t xml:space="preserve">), а также любой иной </w:t>
      </w:r>
      <w:proofErr w:type="spellStart"/>
      <w:r w:rsidRPr="002445D0">
        <w:rPr>
          <w:rFonts w:ascii="Times New Roman" w:eastAsia="Times New Roman" w:hAnsi="Times New Roman" w:cs="Times New Roman"/>
          <w:sz w:val="24"/>
          <w:szCs w:val="24"/>
          <w:lang w:eastAsia="ru-RU"/>
        </w:rPr>
        <w:t>санкционный</w:t>
      </w:r>
      <w:proofErr w:type="spellEnd"/>
      <w:r w:rsidRPr="002445D0">
        <w:rPr>
          <w:rFonts w:ascii="Times New Roman" w:eastAsia="Times New Roman" w:hAnsi="Times New Roman" w:cs="Times New Roman"/>
          <w:sz w:val="24"/>
          <w:szCs w:val="24"/>
          <w:lang w:eastAsia="ru-RU"/>
        </w:rPr>
        <w:t xml:space="preserve"> список, имеющий экстерриториальное действие.</w:t>
      </w:r>
      <w:proofErr w:type="gramEnd"/>
    </w:p>
    <w:p w14:paraId="436BB7CA" w14:textId="738A82F0"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proofErr w:type="gramStart"/>
      <w:r w:rsidRPr="002445D0">
        <w:rPr>
          <w:rFonts w:ascii="Times New Roman" w:eastAsia="Times New Roman" w:hAnsi="Times New Roman" w:cs="Times New Roman"/>
          <w:sz w:val="24"/>
          <w:szCs w:val="24"/>
          <w:lang w:eastAsia="ru-RU"/>
        </w:rPr>
        <w:t>1</w:t>
      </w:r>
      <w:r w:rsidR="0002574D">
        <w:rPr>
          <w:rFonts w:ascii="Times New Roman" w:eastAsia="Times New Roman" w:hAnsi="Times New Roman" w:cs="Times New Roman"/>
          <w:sz w:val="24"/>
          <w:szCs w:val="24"/>
          <w:lang w:eastAsia="ru-RU"/>
        </w:rPr>
        <w:t>5</w:t>
      </w:r>
      <w:r w:rsidRPr="002445D0">
        <w:rPr>
          <w:rFonts w:ascii="Times New Roman" w:eastAsia="Times New Roman" w:hAnsi="Times New Roman" w:cs="Times New Roman"/>
          <w:sz w:val="24"/>
          <w:szCs w:val="24"/>
          <w:lang w:eastAsia="ru-RU"/>
        </w:rPr>
        <w:t>.2</w:t>
      </w:r>
      <w:r w:rsidR="007F7194"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В случае, если какая-либо гарантия Исполнителя окажется ложной, недостоверной и (или) неточной, Исполнитель обязан возместить другой Стороне прямые и/или косвенные убытки, возникшие в результате или в связи с недостоверностью или неточностью такой гарантии Исполнителя, не позднее 10 (десяти) рабочих дней со дня получения требования другой Стороны.</w:t>
      </w:r>
      <w:proofErr w:type="gramEnd"/>
      <w:r w:rsidRPr="002445D0">
        <w:rPr>
          <w:rFonts w:ascii="Times New Roman" w:eastAsia="Times New Roman" w:hAnsi="Times New Roman" w:cs="Times New Roman"/>
          <w:sz w:val="24"/>
          <w:szCs w:val="24"/>
          <w:lang w:eastAsia="ru-RU"/>
        </w:rPr>
        <w:t xml:space="preserve"> При этом</w:t>
      </w:r>
      <w:proofErr w:type="gramStart"/>
      <w:r w:rsidRPr="002445D0">
        <w:rPr>
          <w:rFonts w:ascii="Times New Roman" w:eastAsia="Times New Roman" w:hAnsi="Times New Roman" w:cs="Times New Roman"/>
          <w:sz w:val="24"/>
          <w:szCs w:val="24"/>
          <w:lang w:eastAsia="ru-RU"/>
        </w:rPr>
        <w:t>,</w:t>
      </w:r>
      <w:proofErr w:type="gramEnd"/>
      <w:r w:rsidRPr="002445D0">
        <w:rPr>
          <w:rFonts w:ascii="Times New Roman" w:eastAsia="Times New Roman" w:hAnsi="Times New Roman" w:cs="Times New Roman"/>
          <w:sz w:val="24"/>
          <w:szCs w:val="24"/>
          <w:lang w:eastAsia="ru-RU"/>
        </w:rPr>
        <w:t xml:space="preserve"> Заказчик вправе расторгнуть настоящий Договор в одностороннем порядке.</w:t>
      </w:r>
    </w:p>
    <w:p w14:paraId="7E9CD062"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02574D">
        <w:rPr>
          <w:rFonts w:ascii="Times New Roman" w:eastAsia="Times New Roman" w:hAnsi="Times New Roman" w:cs="Times New Roman"/>
          <w:sz w:val="24"/>
          <w:szCs w:val="24"/>
          <w:lang w:eastAsia="ru-RU"/>
        </w:rPr>
        <w:t>5</w:t>
      </w:r>
      <w:r w:rsidRPr="002445D0">
        <w:rPr>
          <w:rFonts w:ascii="Times New Roman" w:eastAsia="Times New Roman" w:hAnsi="Times New Roman" w:cs="Times New Roman"/>
          <w:sz w:val="24"/>
          <w:szCs w:val="24"/>
          <w:lang w:eastAsia="ru-RU"/>
        </w:rPr>
        <w:t>.3</w:t>
      </w:r>
      <w:r w:rsidR="007F7194"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 xml:space="preserve">В случае, если после Даты заключения Договора будет принят какой-либо новый </w:t>
      </w:r>
      <w:proofErr w:type="spellStart"/>
      <w:r w:rsidRPr="002445D0">
        <w:rPr>
          <w:rFonts w:ascii="Times New Roman" w:eastAsia="Times New Roman" w:hAnsi="Times New Roman" w:cs="Times New Roman"/>
          <w:sz w:val="24"/>
          <w:szCs w:val="24"/>
          <w:lang w:eastAsia="ru-RU"/>
        </w:rPr>
        <w:t>Санкционный</w:t>
      </w:r>
      <w:proofErr w:type="spellEnd"/>
      <w:r w:rsidRPr="002445D0">
        <w:rPr>
          <w:rFonts w:ascii="Times New Roman" w:eastAsia="Times New Roman" w:hAnsi="Times New Roman" w:cs="Times New Roman"/>
          <w:sz w:val="24"/>
          <w:szCs w:val="24"/>
          <w:lang w:eastAsia="ru-RU"/>
        </w:rPr>
        <w:t xml:space="preserve"> Акт или будут внесены изменения в какой-либо действующий </w:t>
      </w:r>
      <w:proofErr w:type="spellStart"/>
      <w:r w:rsidRPr="002445D0">
        <w:rPr>
          <w:rFonts w:ascii="Times New Roman" w:eastAsia="Times New Roman" w:hAnsi="Times New Roman" w:cs="Times New Roman"/>
          <w:sz w:val="24"/>
          <w:szCs w:val="24"/>
          <w:lang w:eastAsia="ru-RU"/>
        </w:rPr>
        <w:t>Санкционный</w:t>
      </w:r>
      <w:proofErr w:type="spellEnd"/>
      <w:r w:rsidRPr="002445D0">
        <w:rPr>
          <w:rFonts w:ascii="Times New Roman" w:eastAsia="Times New Roman" w:hAnsi="Times New Roman" w:cs="Times New Roman"/>
          <w:sz w:val="24"/>
          <w:szCs w:val="24"/>
          <w:lang w:eastAsia="ru-RU"/>
        </w:rPr>
        <w:t xml:space="preserve"> Акт, или в силу официального разъяснения или решения компетентного государственного органа соответствующей юрисдикции </w:t>
      </w:r>
      <w:proofErr w:type="gramStart"/>
      <w:r w:rsidRPr="002445D0">
        <w:rPr>
          <w:rFonts w:ascii="Times New Roman" w:eastAsia="Times New Roman" w:hAnsi="Times New Roman" w:cs="Times New Roman"/>
          <w:sz w:val="24"/>
          <w:szCs w:val="24"/>
          <w:lang w:eastAsia="ru-RU"/>
        </w:rPr>
        <w:t>расширится</w:t>
      </w:r>
      <w:proofErr w:type="gramEnd"/>
      <w:r w:rsidRPr="002445D0">
        <w:rPr>
          <w:rFonts w:ascii="Times New Roman" w:eastAsia="Times New Roman" w:hAnsi="Times New Roman" w:cs="Times New Roman"/>
          <w:sz w:val="24"/>
          <w:szCs w:val="24"/>
          <w:lang w:eastAsia="ru-RU"/>
        </w:rPr>
        <w:t xml:space="preserve"> или иным образом изменится сфера применения действующего </w:t>
      </w:r>
      <w:proofErr w:type="spellStart"/>
      <w:r w:rsidRPr="002445D0">
        <w:rPr>
          <w:rFonts w:ascii="Times New Roman" w:eastAsia="Times New Roman" w:hAnsi="Times New Roman" w:cs="Times New Roman"/>
          <w:sz w:val="24"/>
          <w:szCs w:val="24"/>
          <w:lang w:eastAsia="ru-RU"/>
        </w:rPr>
        <w:t>Санкционного</w:t>
      </w:r>
      <w:proofErr w:type="spellEnd"/>
      <w:r w:rsidRPr="002445D0">
        <w:rPr>
          <w:rFonts w:ascii="Times New Roman" w:eastAsia="Times New Roman" w:hAnsi="Times New Roman" w:cs="Times New Roman"/>
          <w:sz w:val="24"/>
          <w:szCs w:val="24"/>
          <w:lang w:eastAsia="ru-RU"/>
        </w:rPr>
        <w:t xml:space="preserve"> Акта («Новые Санкции»), и такие Новые Санкции:</w:t>
      </w:r>
    </w:p>
    <w:p w14:paraId="48E3A716"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(a) 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 </w:t>
      </w:r>
    </w:p>
    <w:p w14:paraId="3BE1C96E"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 </w:t>
      </w:r>
    </w:p>
    <w:p w14:paraId="7C007D6F"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(c) повлекли либо могут повлечь нарушение, либо остановку поставок продукции/оказания услуг; </w:t>
      </w:r>
    </w:p>
    <w:p w14:paraId="56F807A6"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lastRenderedPageBreak/>
        <w:t>(d) повлекут нарушения обязательств (</w:t>
      </w:r>
      <w:proofErr w:type="spellStart"/>
      <w:r w:rsidRPr="002445D0">
        <w:rPr>
          <w:rFonts w:ascii="Times New Roman" w:eastAsia="Times New Roman" w:hAnsi="Times New Roman" w:cs="Times New Roman"/>
          <w:sz w:val="24"/>
          <w:szCs w:val="24"/>
          <w:lang w:eastAsia="ru-RU"/>
        </w:rPr>
        <w:t>ковенантов</w:t>
      </w:r>
      <w:proofErr w:type="spellEnd"/>
      <w:r w:rsidRPr="002445D0">
        <w:rPr>
          <w:rFonts w:ascii="Times New Roman" w:eastAsia="Times New Roman" w:hAnsi="Times New Roman" w:cs="Times New Roman"/>
          <w:sz w:val="24"/>
          <w:szCs w:val="24"/>
          <w:lang w:eastAsia="ru-RU"/>
        </w:rPr>
        <w:t xml:space="preserve">) какой-либо из Сторон, содержащихся в существенных кредитных договорах какой-либо из Сторон, соблюдение которых невозможно или </w:t>
      </w:r>
      <w:proofErr w:type="gramStart"/>
      <w:r w:rsidRPr="002445D0">
        <w:rPr>
          <w:rFonts w:ascii="Times New Roman" w:eastAsia="Times New Roman" w:hAnsi="Times New Roman" w:cs="Times New Roman"/>
          <w:sz w:val="24"/>
          <w:szCs w:val="24"/>
          <w:lang w:eastAsia="ru-RU"/>
        </w:rPr>
        <w:t>существенно затруднено</w:t>
      </w:r>
      <w:proofErr w:type="gramEnd"/>
      <w:r w:rsidRPr="002445D0">
        <w:rPr>
          <w:rFonts w:ascii="Times New Roman" w:eastAsia="Times New Roman" w:hAnsi="Times New Roman" w:cs="Times New Roman"/>
          <w:sz w:val="24"/>
          <w:szCs w:val="24"/>
          <w:lang w:eastAsia="ru-RU"/>
        </w:rPr>
        <w:t xml:space="preserve"> Новыми Санкциями; и (или) </w:t>
      </w:r>
    </w:p>
    <w:p w14:paraId="34815D9E" w14:textId="77777777" w:rsidR="0002574D"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 xml:space="preserve">(e)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«Последствия Новых Санкций»), </w:t>
      </w:r>
    </w:p>
    <w:p w14:paraId="16768971" w14:textId="61F144EC"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такая Сторона обязуется незамедлительно письменно уведомить об этом другую Сторону в течение 3 (трех) рабочих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14:paraId="5C836B59" w14:textId="67842047"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02574D">
        <w:rPr>
          <w:rFonts w:ascii="Times New Roman" w:eastAsia="Times New Roman" w:hAnsi="Times New Roman" w:cs="Times New Roman"/>
          <w:sz w:val="24"/>
          <w:szCs w:val="24"/>
          <w:lang w:eastAsia="ru-RU"/>
        </w:rPr>
        <w:t>5</w:t>
      </w:r>
      <w:r w:rsidRPr="002445D0">
        <w:rPr>
          <w:rFonts w:ascii="Times New Roman" w:eastAsia="Times New Roman" w:hAnsi="Times New Roman" w:cs="Times New Roman"/>
          <w:sz w:val="24"/>
          <w:szCs w:val="24"/>
          <w:lang w:eastAsia="ru-RU"/>
        </w:rPr>
        <w:t>.4</w:t>
      </w:r>
      <w:r w:rsidR="000F6C1C"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Не позднее 3 (трех) рабочих дней со дня представления Уведомления о Санкциях, Стороны проведут встреч</w:t>
      </w:r>
      <w:proofErr w:type="gramStart"/>
      <w:r w:rsidRPr="002445D0">
        <w:rPr>
          <w:rFonts w:ascii="Times New Roman" w:eastAsia="Times New Roman" w:hAnsi="Times New Roman" w:cs="Times New Roman"/>
          <w:sz w:val="24"/>
          <w:szCs w:val="24"/>
          <w:lang w:eastAsia="ru-RU"/>
        </w:rPr>
        <w:t>у(</w:t>
      </w:r>
      <w:proofErr w:type="gramEnd"/>
      <w:r w:rsidRPr="002445D0">
        <w:rPr>
          <w:rFonts w:ascii="Times New Roman" w:eastAsia="Times New Roman" w:hAnsi="Times New Roman" w:cs="Times New Roman"/>
          <w:sz w:val="24"/>
          <w:szCs w:val="24"/>
          <w:lang w:eastAsia="ru-RU"/>
        </w:rPr>
        <w:t>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14:paraId="38BA111F" w14:textId="22E61286" w:rsidR="00856757" w:rsidRPr="002445D0"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02574D">
        <w:rPr>
          <w:rFonts w:ascii="Times New Roman" w:eastAsia="Times New Roman" w:hAnsi="Times New Roman" w:cs="Times New Roman"/>
          <w:sz w:val="24"/>
          <w:szCs w:val="24"/>
          <w:lang w:eastAsia="ru-RU"/>
        </w:rPr>
        <w:t>5</w:t>
      </w:r>
      <w:r w:rsidRPr="002445D0">
        <w:rPr>
          <w:rFonts w:ascii="Times New Roman" w:eastAsia="Times New Roman" w:hAnsi="Times New Roman" w:cs="Times New Roman"/>
          <w:sz w:val="24"/>
          <w:szCs w:val="24"/>
          <w:lang w:eastAsia="ru-RU"/>
        </w:rPr>
        <w:t>.5</w:t>
      </w:r>
      <w:proofErr w:type="gramStart"/>
      <w:r w:rsidR="000F6C1C"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3 (трех)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552F994B" w14:textId="06A1B74A" w:rsidR="00856757" w:rsidRDefault="00856757" w:rsidP="002A30B0">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02574D">
        <w:rPr>
          <w:rFonts w:ascii="Times New Roman" w:eastAsia="Times New Roman" w:hAnsi="Times New Roman" w:cs="Times New Roman"/>
          <w:sz w:val="24"/>
          <w:szCs w:val="24"/>
          <w:lang w:eastAsia="ru-RU"/>
        </w:rPr>
        <w:t>5</w:t>
      </w:r>
      <w:r w:rsidRPr="002445D0">
        <w:rPr>
          <w:rFonts w:ascii="Times New Roman" w:eastAsia="Times New Roman" w:hAnsi="Times New Roman" w:cs="Times New Roman"/>
          <w:sz w:val="24"/>
          <w:szCs w:val="24"/>
          <w:lang w:eastAsia="ru-RU"/>
        </w:rPr>
        <w:t>.6</w:t>
      </w:r>
      <w:proofErr w:type="gramStart"/>
      <w:r w:rsidR="000F6C1C" w:rsidRPr="002445D0">
        <w:rPr>
          <w:rFonts w:ascii="Times New Roman" w:eastAsia="Times New Roman" w:hAnsi="Times New Roman" w:cs="Times New Roman"/>
          <w:sz w:val="24"/>
          <w:szCs w:val="24"/>
          <w:lang w:eastAsia="ru-RU"/>
        </w:rPr>
        <w:t xml:space="preserve"> </w:t>
      </w:r>
      <w:r w:rsidRPr="002445D0">
        <w:rPr>
          <w:rFonts w:ascii="Times New Roman" w:eastAsia="Times New Roman" w:hAnsi="Times New Roman" w:cs="Times New Roman"/>
          <w:sz w:val="24"/>
          <w:szCs w:val="24"/>
          <w:lang w:eastAsia="ru-RU"/>
        </w:rPr>
        <w:t>П</w:t>
      </w:r>
      <w:proofErr w:type="gramEnd"/>
      <w:r w:rsidRPr="002445D0">
        <w:rPr>
          <w:rFonts w:ascii="Times New Roman" w:eastAsia="Times New Roman" w:hAnsi="Times New Roman" w:cs="Times New Roman"/>
          <w:sz w:val="24"/>
          <w:szCs w:val="24"/>
          <w:lang w:eastAsia="ru-RU"/>
        </w:rPr>
        <w:t xml:space="preserve">ри </w:t>
      </w:r>
      <w:proofErr w:type="spellStart"/>
      <w:r w:rsidRPr="002445D0">
        <w:rPr>
          <w:rFonts w:ascii="Times New Roman" w:eastAsia="Times New Roman" w:hAnsi="Times New Roman" w:cs="Times New Roman"/>
          <w:sz w:val="24"/>
          <w:szCs w:val="24"/>
          <w:lang w:eastAsia="ru-RU"/>
        </w:rPr>
        <w:t>недостижении</w:t>
      </w:r>
      <w:proofErr w:type="spellEnd"/>
      <w:r w:rsidRPr="002445D0">
        <w:rPr>
          <w:rFonts w:ascii="Times New Roman" w:eastAsia="Times New Roman" w:hAnsi="Times New Roman" w:cs="Times New Roman"/>
          <w:sz w:val="24"/>
          <w:szCs w:val="24"/>
          <w:lang w:eastAsia="ru-RU"/>
        </w:rPr>
        <w:t xml:space="preserve"> Сторонами согласия по истечении 3 (трех)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w:t>
      </w:r>
      <w:proofErr w:type="spellStart"/>
      <w:r w:rsidRPr="002445D0">
        <w:rPr>
          <w:rFonts w:ascii="Times New Roman" w:eastAsia="Times New Roman" w:hAnsi="Times New Roman" w:cs="Times New Roman"/>
          <w:sz w:val="24"/>
          <w:szCs w:val="24"/>
          <w:lang w:eastAsia="ru-RU"/>
        </w:rPr>
        <w:t>недостижении</w:t>
      </w:r>
      <w:proofErr w:type="spellEnd"/>
      <w:r w:rsidRPr="002445D0">
        <w:rPr>
          <w:rFonts w:ascii="Times New Roman" w:eastAsia="Times New Roman" w:hAnsi="Times New Roman" w:cs="Times New Roman"/>
          <w:sz w:val="24"/>
          <w:szCs w:val="24"/>
          <w:lang w:eastAsia="ru-RU"/>
        </w:rPr>
        <w:t xml:space="preserve"> согласия («Уведомление о </w:t>
      </w:r>
      <w:proofErr w:type="spellStart"/>
      <w:r w:rsidRPr="002445D0">
        <w:rPr>
          <w:rFonts w:ascii="Times New Roman" w:eastAsia="Times New Roman" w:hAnsi="Times New Roman" w:cs="Times New Roman"/>
          <w:sz w:val="24"/>
          <w:szCs w:val="24"/>
          <w:lang w:eastAsia="ru-RU"/>
        </w:rPr>
        <w:t>недостижении</w:t>
      </w:r>
      <w:proofErr w:type="spellEnd"/>
      <w:r w:rsidRPr="002445D0">
        <w:rPr>
          <w:rFonts w:ascii="Times New Roman" w:eastAsia="Times New Roman" w:hAnsi="Times New Roman" w:cs="Times New Roman"/>
          <w:sz w:val="24"/>
          <w:szCs w:val="24"/>
          <w:lang w:eastAsia="ru-RU"/>
        </w:rPr>
        <w:t xml:space="preserve"> согласия»). В </w:t>
      </w:r>
      <w:proofErr w:type="gramStart"/>
      <w:r w:rsidRPr="002445D0">
        <w:rPr>
          <w:rFonts w:ascii="Times New Roman" w:eastAsia="Times New Roman" w:hAnsi="Times New Roman" w:cs="Times New Roman"/>
          <w:sz w:val="24"/>
          <w:szCs w:val="24"/>
          <w:lang w:eastAsia="ru-RU"/>
        </w:rPr>
        <w:t>случае</w:t>
      </w:r>
      <w:proofErr w:type="gramEnd"/>
      <w:r w:rsidRPr="002445D0">
        <w:rPr>
          <w:rFonts w:ascii="Times New Roman" w:eastAsia="Times New Roman" w:hAnsi="Times New Roman" w:cs="Times New Roman"/>
          <w:sz w:val="24"/>
          <w:szCs w:val="24"/>
          <w:lang w:eastAsia="ru-RU"/>
        </w:rPr>
        <w:t xml:space="preserve">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p>
    <w:p w14:paraId="77296BCC" w14:textId="77777777" w:rsidR="0002574D" w:rsidRDefault="0002574D" w:rsidP="002A30B0">
      <w:pPr>
        <w:spacing w:after="0" w:line="240" w:lineRule="auto"/>
        <w:ind w:firstLine="709"/>
        <w:jc w:val="both"/>
        <w:rPr>
          <w:rFonts w:ascii="Times New Roman" w:eastAsia="Times New Roman" w:hAnsi="Times New Roman" w:cs="Times New Roman"/>
          <w:sz w:val="24"/>
          <w:szCs w:val="24"/>
          <w:lang w:eastAsia="ru-RU"/>
        </w:rPr>
      </w:pPr>
    </w:p>
    <w:p w14:paraId="22FA675F" w14:textId="7A643910" w:rsidR="0002574D" w:rsidRPr="002445D0" w:rsidRDefault="0002574D" w:rsidP="0002574D">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1</w:t>
      </w:r>
      <w:r w:rsidR="0021322C">
        <w:rPr>
          <w:rFonts w:ascii="Times New Roman" w:eastAsia="Times New Roman" w:hAnsi="Times New Roman" w:cs="Times New Roman"/>
          <w:b/>
          <w:sz w:val="24"/>
          <w:szCs w:val="24"/>
          <w:lang w:eastAsia="ru-RU"/>
        </w:rPr>
        <w:t>6</w:t>
      </w:r>
      <w:r w:rsidRPr="002445D0">
        <w:rPr>
          <w:rFonts w:ascii="Times New Roman" w:eastAsia="Times New Roman" w:hAnsi="Times New Roman" w:cs="Times New Roman"/>
          <w:b/>
          <w:sz w:val="24"/>
          <w:szCs w:val="24"/>
          <w:lang w:eastAsia="ru-RU"/>
        </w:rPr>
        <w:t>. Прочие условия</w:t>
      </w:r>
    </w:p>
    <w:p w14:paraId="7F9458C5" w14:textId="70D706C7" w:rsidR="008E07FB" w:rsidRPr="008E07FB" w:rsidRDefault="008E07FB" w:rsidP="008E07F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Исполнитель</w:t>
      </w:r>
      <w:r w:rsidRPr="008E07FB">
        <w:rPr>
          <w:rFonts w:ascii="Times New Roman" w:eastAsia="Times New Roman" w:hAnsi="Times New Roman" w:cs="Times New Roman"/>
          <w:sz w:val="24"/>
          <w:szCs w:val="24"/>
          <w:lang w:eastAsia="ru-RU"/>
        </w:rPr>
        <w:t xml:space="preserve"> подписанием настоящего Договора:</w:t>
      </w:r>
    </w:p>
    <w:p w14:paraId="791E7898" w14:textId="2516712A" w:rsidR="008E07FB" w:rsidRPr="008B3063" w:rsidRDefault="008E07FB" w:rsidP="008E07FB">
      <w:pPr>
        <w:spacing w:after="0" w:line="240" w:lineRule="auto"/>
        <w:ind w:firstLine="709"/>
        <w:jc w:val="both"/>
        <w:rPr>
          <w:rFonts w:ascii="Times New Roman" w:eastAsia="Times New Roman" w:hAnsi="Times New Roman" w:cs="Times New Roman"/>
          <w:sz w:val="24"/>
          <w:szCs w:val="24"/>
          <w:lang w:eastAsia="ru-RU"/>
        </w:rPr>
      </w:pPr>
      <w:r w:rsidRPr="008E07FB">
        <w:rPr>
          <w:rFonts w:ascii="Times New Roman" w:eastAsia="Times New Roman" w:hAnsi="Times New Roman" w:cs="Times New Roman"/>
          <w:sz w:val="24"/>
          <w:szCs w:val="24"/>
          <w:lang w:eastAsia="ru-RU"/>
        </w:rPr>
        <w:t xml:space="preserve">- подтверждает, что в случае оплаты Заказчиком финансовому агенту суммы уступленного им денежного требования по Договору факторинга у </w:t>
      </w:r>
      <w:r>
        <w:rPr>
          <w:rFonts w:ascii="Times New Roman" w:eastAsia="Times New Roman" w:hAnsi="Times New Roman" w:cs="Times New Roman"/>
          <w:sz w:val="24"/>
          <w:szCs w:val="24"/>
          <w:lang w:eastAsia="ru-RU"/>
        </w:rPr>
        <w:t>Исполнителя</w:t>
      </w:r>
      <w:r w:rsidRPr="008E07FB">
        <w:rPr>
          <w:rFonts w:ascii="Times New Roman" w:eastAsia="Times New Roman" w:hAnsi="Times New Roman" w:cs="Times New Roman"/>
          <w:sz w:val="24"/>
          <w:szCs w:val="24"/>
          <w:lang w:eastAsia="ru-RU"/>
        </w:rPr>
        <w:t xml:space="preserve"> отсутствуют какие-либо претензии и/или требования </w:t>
      </w:r>
      <w:r w:rsidRPr="008B3063">
        <w:rPr>
          <w:rFonts w:ascii="Times New Roman" w:eastAsia="Times New Roman" w:hAnsi="Times New Roman" w:cs="Times New Roman"/>
          <w:sz w:val="24"/>
          <w:szCs w:val="24"/>
          <w:lang w:eastAsia="ru-RU"/>
        </w:rPr>
        <w:t>к Заказчику;</w:t>
      </w:r>
    </w:p>
    <w:p w14:paraId="21056950" w14:textId="2436E51A" w:rsidR="008E07FB" w:rsidRPr="008B3063" w:rsidRDefault="008E07FB" w:rsidP="008E07FB">
      <w:pPr>
        <w:spacing w:after="0" w:line="240" w:lineRule="auto"/>
        <w:ind w:firstLine="709"/>
        <w:jc w:val="both"/>
        <w:rPr>
          <w:rFonts w:ascii="Times New Roman" w:eastAsia="Times New Roman" w:hAnsi="Times New Roman" w:cs="Times New Roman"/>
          <w:sz w:val="24"/>
          <w:szCs w:val="24"/>
          <w:lang w:eastAsia="ru-RU"/>
        </w:rPr>
      </w:pPr>
      <w:r w:rsidRPr="008B3063">
        <w:rPr>
          <w:rFonts w:ascii="Times New Roman" w:eastAsia="Times New Roman" w:hAnsi="Times New Roman" w:cs="Times New Roman"/>
          <w:sz w:val="24"/>
          <w:szCs w:val="24"/>
          <w:lang w:eastAsia="ru-RU"/>
        </w:rPr>
        <w:t xml:space="preserve">- дает согласие на удержание штрафа, указанного в пункте </w:t>
      </w:r>
      <w:r w:rsidR="008B3063" w:rsidRPr="008B3063">
        <w:rPr>
          <w:rFonts w:ascii="Times New Roman" w:eastAsia="Times New Roman" w:hAnsi="Times New Roman" w:cs="Times New Roman"/>
          <w:sz w:val="24"/>
          <w:szCs w:val="24"/>
          <w:lang w:eastAsia="ru-RU"/>
        </w:rPr>
        <w:t>7</w:t>
      </w:r>
      <w:r w:rsidRPr="008B3063">
        <w:rPr>
          <w:rFonts w:ascii="Times New Roman" w:eastAsia="Times New Roman" w:hAnsi="Times New Roman" w:cs="Times New Roman"/>
          <w:sz w:val="24"/>
          <w:szCs w:val="24"/>
          <w:lang w:eastAsia="ru-RU"/>
        </w:rPr>
        <w:t>.2.</w:t>
      </w:r>
      <w:r w:rsidR="008B3063" w:rsidRPr="008B3063">
        <w:rPr>
          <w:rFonts w:ascii="Times New Roman" w:eastAsia="Times New Roman" w:hAnsi="Times New Roman" w:cs="Times New Roman"/>
          <w:sz w:val="24"/>
          <w:szCs w:val="24"/>
          <w:lang w:eastAsia="ru-RU"/>
        </w:rPr>
        <w:t>6</w:t>
      </w:r>
      <w:r w:rsidRPr="008B3063">
        <w:rPr>
          <w:rFonts w:ascii="Times New Roman" w:eastAsia="Times New Roman" w:hAnsi="Times New Roman" w:cs="Times New Roman"/>
          <w:sz w:val="24"/>
          <w:szCs w:val="24"/>
          <w:lang w:eastAsia="ru-RU"/>
        </w:rPr>
        <w:t xml:space="preserve"> Договора из суммы уступленного денежного требования по Договору факторинга;</w:t>
      </w:r>
    </w:p>
    <w:p w14:paraId="138B9634" w14:textId="227B7355" w:rsidR="008E07FB" w:rsidRPr="008B3063" w:rsidRDefault="008E07FB" w:rsidP="008E07FB">
      <w:pPr>
        <w:spacing w:after="0" w:line="240" w:lineRule="auto"/>
        <w:ind w:firstLine="709"/>
        <w:jc w:val="both"/>
        <w:rPr>
          <w:rFonts w:ascii="Times New Roman" w:eastAsia="Times New Roman" w:hAnsi="Times New Roman" w:cs="Times New Roman"/>
          <w:sz w:val="24"/>
          <w:szCs w:val="24"/>
          <w:lang w:eastAsia="ru-RU"/>
        </w:rPr>
      </w:pPr>
      <w:r w:rsidRPr="008B3063">
        <w:rPr>
          <w:rFonts w:ascii="Times New Roman" w:eastAsia="Times New Roman" w:hAnsi="Times New Roman" w:cs="Times New Roman"/>
          <w:sz w:val="24"/>
          <w:szCs w:val="24"/>
          <w:lang w:eastAsia="ru-RU"/>
        </w:rPr>
        <w:t xml:space="preserve">- гарантирует, что расторжение Договора факторинга по любым основаниям, до оплаты Заказчиком суммы уступленного денежного требования, не освобождает </w:t>
      </w:r>
      <w:r w:rsidRPr="008B3063">
        <w:rPr>
          <w:rFonts w:ascii="Times New Roman" w:eastAsia="Times New Roman" w:hAnsi="Times New Roman" w:cs="Times New Roman"/>
          <w:sz w:val="24"/>
          <w:szCs w:val="24"/>
          <w:lang w:eastAsia="ru-RU"/>
        </w:rPr>
        <w:t>Исполнителя</w:t>
      </w:r>
      <w:r w:rsidRPr="008B3063">
        <w:rPr>
          <w:rFonts w:ascii="Times New Roman" w:eastAsia="Times New Roman" w:hAnsi="Times New Roman" w:cs="Times New Roman"/>
          <w:sz w:val="24"/>
          <w:szCs w:val="24"/>
          <w:lang w:eastAsia="ru-RU"/>
        </w:rPr>
        <w:t xml:space="preserve"> от обязанности оплаты штрафа, предусмотренного в пункте </w:t>
      </w:r>
      <w:r w:rsidR="008B3063" w:rsidRPr="008B3063">
        <w:rPr>
          <w:rFonts w:ascii="Times New Roman" w:eastAsia="Times New Roman" w:hAnsi="Times New Roman" w:cs="Times New Roman"/>
          <w:sz w:val="24"/>
          <w:szCs w:val="24"/>
          <w:lang w:eastAsia="ru-RU"/>
        </w:rPr>
        <w:t>7</w:t>
      </w:r>
      <w:r w:rsidRPr="008B3063">
        <w:rPr>
          <w:rFonts w:ascii="Times New Roman" w:eastAsia="Times New Roman" w:hAnsi="Times New Roman" w:cs="Times New Roman"/>
          <w:sz w:val="24"/>
          <w:szCs w:val="24"/>
          <w:lang w:eastAsia="ru-RU"/>
        </w:rPr>
        <w:t>.2.</w:t>
      </w:r>
      <w:r w:rsidR="008B3063" w:rsidRPr="008B3063">
        <w:rPr>
          <w:rFonts w:ascii="Times New Roman" w:eastAsia="Times New Roman" w:hAnsi="Times New Roman" w:cs="Times New Roman"/>
          <w:sz w:val="24"/>
          <w:szCs w:val="24"/>
          <w:lang w:eastAsia="ru-RU"/>
        </w:rPr>
        <w:t>6</w:t>
      </w:r>
      <w:r w:rsidRPr="008B3063">
        <w:rPr>
          <w:rFonts w:ascii="Times New Roman" w:eastAsia="Times New Roman" w:hAnsi="Times New Roman" w:cs="Times New Roman"/>
          <w:sz w:val="24"/>
          <w:szCs w:val="24"/>
          <w:lang w:eastAsia="ru-RU"/>
        </w:rPr>
        <w:t xml:space="preserve"> Договора.</w:t>
      </w:r>
    </w:p>
    <w:p w14:paraId="7B5C7B0E" w14:textId="3E817ACA" w:rsidR="0002574D" w:rsidRPr="002445D0" w:rsidRDefault="0002574D" w:rsidP="0002574D">
      <w:pPr>
        <w:spacing w:after="0" w:line="240" w:lineRule="auto"/>
        <w:ind w:firstLine="709"/>
        <w:jc w:val="both"/>
        <w:rPr>
          <w:rFonts w:ascii="Times New Roman" w:eastAsia="Times New Roman" w:hAnsi="Times New Roman" w:cs="Times New Roman"/>
          <w:sz w:val="24"/>
          <w:szCs w:val="24"/>
          <w:lang w:eastAsia="ru-RU"/>
        </w:rPr>
      </w:pPr>
      <w:r w:rsidRPr="008B3063">
        <w:rPr>
          <w:rFonts w:ascii="Times New Roman" w:eastAsia="Times New Roman" w:hAnsi="Times New Roman" w:cs="Times New Roman"/>
          <w:sz w:val="24"/>
          <w:szCs w:val="24"/>
          <w:lang w:eastAsia="ru-RU"/>
        </w:rPr>
        <w:t>1</w:t>
      </w:r>
      <w:r w:rsidR="0021322C" w:rsidRPr="008B3063">
        <w:rPr>
          <w:rFonts w:ascii="Times New Roman" w:eastAsia="Times New Roman" w:hAnsi="Times New Roman" w:cs="Times New Roman"/>
          <w:sz w:val="24"/>
          <w:szCs w:val="24"/>
          <w:lang w:eastAsia="ru-RU"/>
        </w:rPr>
        <w:t>6</w:t>
      </w:r>
      <w:r w:rsidRPr="008B3063">
        <w:rPr>
          <w:rFonts w:ascii="Times New Roman" w:eastAsia="Times New Roman" w:hAnsi="Times New Roman" w:cs="Times New Roman"/>
          <w:sz w:val="24"/>
          <w:szCs w:val="24"/>
          <w:lang w:eastAsia="ru-RU"/>
        </w:rPr>
        <w:t>.</w:t>
      </w:r>
      <w:r w:rsidR="008E07FB" w:rsidRPr="008B3063">
        <w:rPr>
          <w:rFonts w:ascii="Times New Roman" w:eastAsia="Times New Roman" w:hAnsi="Times New Roman" w:cs="Times New Roman"/>
          <w:sz w:val="24"/>
          <w:szCs w:val="24"/>
          <w:lang w:eastAsia="ru-RU"/>
        </w:rPr>
        <w:t>2</w:t>
      </w:r>
      <w:r w:rsidRPr="008B3063">
        <w:rPr>
          <w:rFonts w:ascii="Times New Roman" w:eastAsia="Times New Roman" w:hAnsi="Times New Roman" w:cs="Times New Roman"/>
          <w:sz w:val="24"/>
          <w:szCs w:val="24"/>
          <w:lang w:eastAsia="ru-RU"/>
        </w:rPr>
        <w:t xml:space="preserve"> Договор составлен в 2 (двух) экземплярах</w:t>
      </w:r>
      <w:bookmarkStart w:id="9" w:name="_GoBack"/>
      <w:bookmarkEnd w:id="9"/>
      <w:r w:rsidRPr="008B3063">
        <w:rPr>
          <w:rFonts w:ascii="Times New Roman" w:eastAsia="Times New Roman" w:hAnsi="Times New Roman" w:cs="Times New Roman"/>
          <w:sz w:val="24"/>
          <w:szCs w:val="24"/>
          <w:lang w:eastAsia="ru-RU"/>
        </w:rPr>
        <w:t>, имеющих одинаковую</w:t>
      </w:r>
      <w:r w:rsidRPr="002445D0">
        <w:rPr>
          <w:rFonts w:ascii="Times New Roman" w:eastAsia="Times New Roman" w:hAnsi="Times New Roman" w:cs="Times New Roman"/>
          <w:sz w:val="24"/>
          <w:szCs w:val="24"/>
          <w:lang w:eastAsia="ru-RU"/>
        </w:rPr>
        <w:t xml:space="preserve">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14:paraId="25E9B63C" w14:textId="104292D3" w:rsidR="0002574D" w:rsidRPr="002445D0" w:rsidRDefault="0002574D" w:rsidP="0002574D">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21322C">
        <w:rPr>
          <w:rFonts w:ascii="Times New Roman" w:eastAsia="Times New Roman" w:hAnsi="Times New Roman" w:cs="Times New Roman"/>
          <w:sz w:val="24"/>
          <w:szCs w:val="24"/>
          <w:lang w:eastAsia="ru-RU"/>
        </w:rPr>
        <w:t>6</w:t>
      </w:r>
      <w:r w:rsidRPr="002445D0">
        <w:rPr>
          <w:rFonts w:ascii="Times New Roman" w:eastAsia="Times New Roman" w:hAnsi="Times New Roman" w:cs="Times New Roman"/>
          <w:sz w:val="24"/>
          <w:szCs w:val="24"/>
          <w:lang w:eastAsia="ru-RU"/>
        </w:rPr>
        <w:t>.</w:t>
      </w:r>
      <w:r w:rsidR="008E07FB">
        <w:rPr>
          <w:rFonts w:ascii="Times New Roman" w:eastAsia="Times New Roman" w:hAnsi="Times New Roman" w:cs="Times New Roman"/>
          <w:sz w:val="24"/>
          <w:szCs w:val="24"/>
          <w:lang w:eastAsia="ru-RU"/>
        </w:rPr>
        <w:t>3</w:t>
      </w:r>
      <w:proofErr w:type="gramStart"/>
      <w:r w:rsidRPr="002445D0">
        <w:rPr>
          <w:rFonts w:ascii="Times New Roman" w:eastAsia="Times New Roman" w:hAnsi="Times New Roman" w:cs="Times New Roman"/>
          <w:sz w:val="24"/>
          <w:szCs w:val="24"/>
          <w:lang w:eastAsia="ru-RU"/>
        </w:rPr>
        <w:t xml:space="preserve"> В</w:t>
      </w:r>
      <w:proofErr w:type="gramEnd"/>
      <w:r w:rsidRPr="002445D0">
        <w:rPr>
          <w:rFonts w:ascii="Times New Roman" w:eastAsia="Times New Roman" w:hAnsi="Times New Roman" w:cs="Times New Roman"/>
          <w:sz w:val="24"/>
          <w:szCs w:val="24"/>
          <w:lang w:eastAsia="ru-RU"/>
        </w:rPr>
        <w:t>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1200CFE0" w14:textId="7F51434B" w:rsidR="0002574D" w:rsidRPr="002445D0" w:rsidRDefault="0002574D" w:rsidP="0002574D">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21322C">
        <w:rPr>
          <w:rFonts w:ascii="Times New Roman" w:eastAsia="Times New Roman" w:hAnsi="Times New Roman" w:cs="Times New Roman"/>
          <w:sz w:val="24"/>
          <w:szCs w:val="24"/>
          <w:lang w:eastAsia="ru-RU"/>
        </w:rPr>
        <w:t>6</w:t>
      </w:r>
      <w:r w:rsidR="008E07FB">
        <w:rPr>
          <w:rFonts w:ascii="Times New Roman" w:eastAsia="Times New Roman" w:hAnsi="Times New Roman" w:cs="Times New Roman"/>
          <w:sz w:val="24"/>
          <w:szCs w:val="24"/>
          <w:lang w:eastAsia="ru-RU"/>
        </w:rPr>
        <w:t>.4</w:t>
      </w:r>
      <w:r w:rsidRPr="002445D0">
        <w:rPr>
          <w:rFonts w:ascii="Times New Roman" w:eastAsia="Times New Roman" w:hAnsi="Times New Roman" w:cs="Times New Roman"/>
          <w:sz w:val="24"/>
          <w:szCs w:val="24"/>
          <w:lang w:eastAsia="ru-RU"/>
        </w:rPr>
        <w:t xml:space="preserve"> Договор составлен и регулируется в соответствии с законодательством Республики Казахстан.</w:t>
      </w:r>
    </w:p>
    <w:p w14:paraId="44338111" w14:textId="7D5E9B9C" w:rsidR="0002574D" w:rsidRPr="002445D0" w:rsidRDefault="0002574D" w:rsidP="0002574D">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lastRenderedPageBreak/>
        <w:t>1</w:t>
      </w:r>
      <w:r w:rsidR="0021322C">
        <w:rPr>
          <w:rFonts w:ascii="Times New Roman" w:eastAsia="Times New Roman" w:hAnsi="Times New Roman" w:cs="Times New Roman"/>
          <w:sz w:val="24"/>
          <w:szCs w:val="24"/>
          <w:lang w:eastAsia="ru-RU"/>
        </w:rPr>
        <w:t>6</w:t>
      </w:r>
      <w:r w:rsidRPr="002445D0">
        <w:rPr>
          <w:rFonts w:ascii="Times New Roman" w:eastAsia="Times New Roman" w:hAnsi="Times New Roman" w:cs="Times New Roman"/>
          <w:sz w:val="24"/>
          <w:szCs w:val="24"/>
          <w:lang w:eastAsia="ru-RU"/>
        </w:rPr>
        <w:t>.</w:t>
      </w:r>
      <w:r w:rsidR="008E07FB">
        <w:rPr>
          <w:rFonts w:ascii="Times New Roman" w:eastAsia="Times New Roman" w:hAnsi="Times New Roman" w:cs="Times New Roman"/>
          <w:sz w:val="24"/>
          <w:szCs w:val="24"/>
          <w:lang w:eastAsia="ru-RU"/>
        </w:rPr>
        <w:t>5</w:t>
      </w:r>
      <w:r w:rsidRPr="002445D0">
        <w:rPr>
          <w:rFonts w:ascii="Times New Roman" w:eastAsia="Times New Roman" w:hAnsi="Times New Roman" w:cs="Times New Roman"/>
          <w:sz w:val="24"/>
          <w:szCs w:val="24"/>
          <w:lang w:eastAsia="ru-RU"/>
        </w:rPr>
        <w:t xml:space="preserve"> В </w:t>
      </w:r>
      <w:proofErr w:type="gramStart"/>
      <w:r w:rsidRPr="002445D0">
        <w:rPr>
          <w:rFonts w:ascii="Times New Roman" w:eastAsia="Times New Roman" w:hAnsi="Times New Roman" w:cs="Times New Roman"/>
          <w:sz w:val="24"/>
          <w:szCs w:val="24"/>
          <w:lang w:eastAsia="ru-RU"/>
        </w:rPr>
        <w:t>случае</w:t>
      </w:r>
      <w:proofErr w:type="gramEnd"/>
      <w:r w:rsidRPr="002445D0">
        <w:rPr>
          <w:rFonts w:ascii="Times New Roman" w:eastAsia="Times New Roman" w:hAnsi="Times New Roman" w:cs="Times New Roman"/>
          <w:sz w:val="24"/>
          <w:szCs w:val="24"/>
          <w:lang w:eastAsia="ru-RU"/>
        </w:rPr>
        <w:t xml:space="preserve"> расхождения текста Договора на казахском и русском языках, преимущественную силу имеет вариант Договора на русском языке.</w:t>
      </w:r>
    </w:p>
    <w:p w14:paraId="06EB47F7" w14:textId="47C6D3DE" w:rsidR="0002574D" w:rsidRPr="002445D0" w:rsidRDefault="0002574D" w:rsidP="0002574D">
      <w:pPr>
        <w:spacing w:after="0" w:line="240" w:lineRule="auto"/>
        <w:ind w:firstLine="709"/>
        <w:jc w:val="both"/>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1</w:t>
      </w:r>
      <w:r w:rsidR="0021322C">
        <w:rPr>
          <w:rFonts w:ascii="Times New Roman" w:eastAsia="Times New Roman" w:hAnsi="Times New Roman" w:cs="Times New Roman"/>
          <w:sz w:val="24"/>
          <w:szCs w:val="24"/>
          <w:lang w:eastAsia="ru-RU"/>
        </w:rPr>
        <w:t>6</w:t>
      </w:r>
      <w:r w:rsidRPr="002445D0">
        <w:rPr>
          <w:rFonts w:ascii="Times New Roman" w:eastAsia="Times New Roman" w:hAnsi="Times New Roman" w:cs="Times New Roman"/>
          <w:sz w:val="24"/>
          <w:szCs w:val="24"/>
          <w:lang w:eastAsia="ru-RU"/>
        </w:rPr>
        <w:t>.</w:t>
      </w:r>
      <w:r w:rsidR="008E07FB">
        <w:rPr>
          <w:rFonts w:ascii="Times New Roman" w:eastAsia="Times New Roman" w:hAnsi="Times New Roman" w:cs="Times New Roman"/>
          <w:sz w:val="24"/>
          <w:szCs w:val="24"/>
          <w:lang w:eastAsia="ru-RU"/>
        </w:rPr>
        <w:t>6</w:t>
      </w:r>
      <w:proofErr w:type="gramStart"/>
      <w:r w:rsidRPr="002445D0">
        <w:rPr>
          <w:rFonts w:ascii="Times New Roman" w:eastAsia="Times New Roman" w:hAnsi="Times New Roman" w:cs="Times New Roman"/>
          <w:sz w:val="24"/>
          <w:szCs w:val="24"/>
          <w:lang w:eastAsia="ru-RU"/>
        </w:rPr>
        <w:t xml:space="preserve"> Н</w:t>
      </w:r>
      <w:proofErr w:type="gramEnd"/>
      <w:r w:rsidRPr="002445D0">
        <w:rPr>
          <w:rFonts w:ascii="Times New Roman" w:eastAsia="Times New Roman" w:hAnsi="Times New Roman" w:cs="Times New Roman"/>
          <w:sz w:val="24"/>
          <w:szCs w:val="24"/>
          <w:lang w:eastAsia="ru-RU"/>
        </w:rPr>
        <w:t>е действительность любого из пунктов договора не влечет за собой не действительность Договора в целом.</w:t>
      </w:r>
    </w:p>
    <w:p w14:paraId="0B347998" w14:textId="77777777" w:rsidR="0002574D" w:rsidRPr="002445D0" w:rsidRDefault="0002574D" w:rsidP="0002574D">
      <w:pPr>
        <w:spacing w:after="0" w:line="240" w:lineRule="auto"/>
        <w:jc w:val="center"/>
        <w:rPr>
          <w:rFonts w:ascii="Times New Roman" w:eastAsia="Times New Roman" w:hAnsi="Times New Roman" w:cs="Times New Roman"/>
          <w:sz w:val="24"/>
          <w:szCs w:val="24"/>
          <w:lang w:eastAsia="ru-RU"/>
        </w:rPr>
      </w:pPr>
    </w:p>
    <w:p w14:paraId="5449C78F" w14:textId="07B81D98" w:rsidR="00856757" w:rsidRPr="002445D0" w:rsidRDefault="00024EC7" w:rsidP="00E40A89">
      <w:pPr>
        <w:spacing w:after="0" w:line="240" w:lineRule="auto"/>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1</w:t>
      </w:r>
      <w:r w:rsidR="000F6C1C" w:rsidRPr="002445D0">
        <w:rPr>
          <w:rFonts w:ascii="Times New Roman" w:eastAsia="Times New Roman" w:hAnsi="Times New Roman" w:cs="Times New Roman"/>
          <w:b/>
          <w:sz w:val="24"/>
          <w:szCs w:val="24"/>
          <w:lang w:eastAsia="ru-RU"/>
        </w:rPr>
        <w:t>7</w:t>
      </w:r>
      <w:r w:rsidRPr="002445D0">
        <w:rPr>
          <w:rFonts w:ascii="Times New Roman" w:eastAsia="Times New Roman" w:hAnsi="Times New Roman" w:cs="Times New Roman"/>
          <w:b/>
          <w:sz w:val="24"/>
          <w:szCs w:val="24"/>
          <w:lang w:eastAsia="ru-RU"/>
        </w:rPr>
        <w:t xml:space="preserve">. </w:t>
      </w:r>
      <w:r w:rsidR="00856757" w:rsidRPr="002445D0">
        <w:rPr>
          <w:rFonts w:ascii="Times New Roman" w:eastAsia="Times New Roman" w:hAnsi="Times New Roman" w:cs="Times New Roman"/>
          <w:b/>
          <w:sz w:val="24"/>
          <w:szCs w:val="24"/>
          <w:lang w:eastAsia="ru-RU"/>
        </w:rPr>
        <w:t>Места нахождения и банковские реквизиты Сторон</w:t>
      </w:r>
    </w:p>
    <w:p w14:paraId="2EE07843" w14:textId="77777777" w:rsidR="004C5F45" w:rsidRPr="002445D0" w:rsidRDefault="004C5F45" w:rsidP="00E40A89">
      <w:pPr>
        <w:spacing w:after="0" w:line="240" w:lineRule="auto"/>
        <w:jc w:val="center"/>
        <w:rPr>
          <w:rFonts w:ascii="Times New Roman" w:eastAsia="Times New Roman" w:hAnsi="Times New Roman" w:cs="Times New Roman"/>
          <w:sz w:val="24"/>
          <w:szCs w:val="24"/>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9E46B1" w:rsidRPr="002445D0" w14:paraId="39792908" w14:textId="77777777" w:rsidTr="00C6150A">
        <w:tc>
          <w:tcPr>
            <w:tcW w:w="4926" w:type="dxa"/>
          </w:tcPr>
          <w:p w14:paraId="06FC2125" w14:textId="11902FDB" w:rsidR="00CB59B4" w:rsidRPr="002445D0" w:rsidRDefault="00CB59B4" w:rsidP="005B24E9">
            <w:pPr>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Заказчик:</w:t>
            </w:r>
          </w:p>
          <w:p w14:paraId="4D07BA75" w14:textId="77777777" w:rsidR="005B24E9" w:rsidRPr="002445D0" w:rsidRDefault="005B24E9" w:rsidP="00CB59B4">
            <w:pP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(Получатель)</w:t>
            </w:r>
          </w:p>
          <w:p w14:paraId="3C890367" w14:textId="77777777" w:rsidR="005B24E9" w:rsidRPr="002445D0" w:rsidRDefault="005B24E9" w:rsidP="005B24E9">
            <w:pPr>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Акционерное общество «Национальная компания «</w:t>
            </w:r>
            <w:proofErr w:type="spellStart"/>
            <w:r w:rsidRPr="002445D0">
              <w:rPr>
                <w:rFonts w:ascii="Times New Roman" w:eastAsia="Times New Roman" w:hAnsi="Times New Roman" w:cs="Times New Roman"/>
                <w:sz w:val="24"/>
                <w:szCs w:val="24"/>
                <w:lang w:eastAsia="ru-RU"/>
              </w:rPr>
              <w:t>Қазақстан</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темі</w:t>
            </w:r>
            <w:proofErr w:type="gramStart"/>
            <w:r w:rsidRPr="002445D0">
              <w:rPr>
                <w:rFonts w:ascii="Times New Roman" w:eastAsia="Times New Roman" w:hAnsi="Times New Roman" w:cs="Times New Roman"/>
                <w:sz w:val="24"/>
                <w:szCs w:val="24"/>
                <w:lang w:eastAsia="ru-RU"/>
              </w:rPr>
              <w:t>р</w:t>
            </w:r>
            <w:proofErr w:type="spellEnd"/>
            <w:proofErr w:type="gram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жолы</w:t>
            </w:r>
            <w:proofErr w:type="spellEnd"/>
            <w:r w:rsidRPr="002445D0">
              <w:rPr>
                <w:rFonts w:ascii="Times New Roman" w:eastAsia="Times New Roman" w:hAnsi="Times New Roman" w:cs="Times New Roman"/>
                <w:sz w:val="24"/>
                <w:szCs w:val="24"/>
                <w:lang w:eastAsia="ru-RU"/>
              </w:rPr>
              <w:t>»</w:t>
            </w:r>
          </w:p>
          <w:p w14:paraId="6F546BA5" w14:textId="77777777" w:rsidR="005B24E9" w:rsidRPr="002445D0" w:rsidRDefault="005B24E9" w:rsidP="005B24E9">
            <w:pPr>
              <w:rPr>
                <w:rFonts w:ascii="Times New Roman" w:eastAsia="Times New Roman" w:hAnsi="Times New Roman" w:cs="Times New Roman"/>
                <w:sz w:val="24"/>
                <w:szCs w:val="24"/>
                <w:lang w:eastAsia="ru-RU"/>
              </w:rPr>
            </w:pPr>
            <w:proofErr w:type="spellStart"/>
            <w:r w:rsidRPr="002445D0">
              <w:rPr>
                <w:rFonts w:ascii="Times New Roman" w:eastAsia="Times New Roman" w:hAnsi="Times New Roman" w:cs="Times New Roman"/>
                <w:sz w:val="24"/>
                <w:szCs w:val="24"/>
                <w:lang w:eastAsia="ru-RU"/>
              </w:rPr>
              <w:t>г</w:t>
            </w:r>
            <w:proofErr w:type="gramStart"/>
            <w:r w:rsidRPr="002445D0">
              <w:rPr>
                <w:rFonts w:ascii="Times New Roman" w:eastAsia="Times New Roman" w:hAnsi="Times New Roman" w:cs="Times New Roman"/>
                <w:sz w:val="24"/>
                <w:szCs w:val="24"/>
                <w:lang w:eastAsia="ru-RU"/>
              </w:rPr>
              <w:t>.А</w:t>
            </w:r>
            <w:proofErr w:type="gramEnd"/>
            <w:r w:rsidRPr="002445D0">
              <w:rPr>
                <w:rFonts w:ascii="Times New Roman" w:eastAsia="Times New Roman" w:hAnsi="Times New Roman" w:cs="Times New Roman"/>
                <w:sz w:val="24"/>
                <w:szCs w:val="24"/>
                <w:lang w:eastAsia="ru-RU"/>
              </w:rPr>
              <w:t>стана</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ул.Дінмұхаммеда</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Қонаева</w:t>
            </w:r>
            <w:proofErr w:type="spellEnd"/>
            <w:r w:rsidRPr="002445D0">
              <w:rPr>
                <w:rFonts w:ascii="Times New Roman" w:eastAsia="Times New Roman" w:hAnsi="Times New Roman" w:cs="Times New Roman"/>
                <w:sz w:val="24"/>
                <w:szCs w:val="24"/>
                <w:lang w:eastAsia="ru-RU"/>
              </w:rPr>
              <w:t>, 6</w:t>
            </w:r>
          </w:p>
          <w:p w14:paraId="14B281FE" w14:textId="77777777" w:rsidR="005B24E9" w:rsidRPr="002445D0" w:rsidRDefault="005B24E9" w:rsidP="005B24E9">
            <w:pPr>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БИН 020540003431</w:t>
            </w:r>
          </w:p>
          <w:p w14:paraId="1F31BA3A" w14:textId="77777777" w:rsidR="005B24E9" w:rsidRPr="002445D0" w:rsidRDefault="005B24E9" w:rsidP="005B24E9">
            <w:pPr>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БИК HSBKKZKX</w:t>
            </w:r>
          </w:p>
          <w:p w14:paraId="4791BFEB" w14:textId="51C20B73" w:rsidR="005B24E9" w:rsidRPr="002445D0" w:rsidRDefault="005B24E9" w:rsidP="005B24E9">
            <w:pPr>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ИИК KZ376010111000018002 в АО «Народный Банк Казахстана»</w:t>
            </w:r>
          </w:p>
          <w:p w14:paraId="1C3E2674" w14:textId="77777777" w:rsidR="005B24E9" w:rsidRPr="002445D0" w:rsidRDefault="005B24E9" w:rsidP="005B24E9">
            <w:pPr>
              <w:rPr>
                <w:rFonts w:ascii="Times New Roman" w:eastAsia="Times New Roman" w:hAnsi="Times New Roman" w:cs="Times New Roman"/>
                <w:b/>
                <w:sz w:val="16"/>
                <w:szCs w:val="16"/>
                <w:lang w:eastAsia="ru-RU"/>
              </w:rPr>
            </w:pPr>
          </w:p>
          <w:p w14:paraId="20D57D5D" w14:textId="77777777" w:rsidR="005D040A" w:rsidRPr="002445D0" w:rsidRDefault="005D040A" w:rsidP="00CB59B4">
            <w:pP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(Грузополучатель)</w:t>
            </w:r>
          </w:p>
          <w:p w14:paraId="45A4D939" w14:textId="0FCA18EC" w:rsidR="005D040A" w:rsidRPr="002445D0" w:rsidRDefault="005D040A" w:rsidP="005D040A">
            <w:pP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Филиал АО «НК «Қ</w:t>
            </w:r>
            <w:proofErr w:type="gramStart"/>
            <w:r w:rsidRPr="002445D0">
              <w:rPr>
                <w:rFonts w:ascii="Times New Roman" w:eastAsia="Times New Roman" w:hAnsi="Times New Roman" w:cs="Times New Roman"/>
                <w:b/>
                <w:sz w:val="24"/>
                <w:szCs w:val="24"/>
                <w:lang w:eastAsia="ru-RU"/>
              </w:rPr>
              <w:t>ТЖ</w:t>
            </w:r>
            <w:proofErr w:type="gramEnd"/>
            <w:r w:rsidRPr="002445D0">
              <w:rPr>
                <w:rFonts w:ascii="Times New Roman" w:eastAsia="Times New Roman" w:hAnsi="Times New Roman" w:cs="Times New Roman"/>
                <w:b/>
                <w:sz w:val="24"/>
                <w:szCs w:val="24"/>
                <w:lang w:eastAsia="ru-RU"/>
              </w:rPr>
              <w:t>» - «Дирекция по реализации крупных проектов»</w:t>
            </w:r>
          </w:p>
          <w:p w14:paraId="602E40E3" w14:textId="77777777" w:rsidR="005D040A" w:rsidRPr="002445D0" w:rsidRDefault="005D040A" w:rsidP="005D040A">
            <w:pPr>
              <w:rPr>
                <w:rFonts w:ascii="Times New Roman" w:eastAsia="Times New Roman" w:hAnsi="Times New Roman" w:cs="Times New Roman"/>
                <w:sz w:val="24"/>
                <w:szCs w:val="24"/>
                <w:lang w:eastAsia="ru-RU"/>
              </w:rPr>
            </w:pPr>
            <w:proofErr w:type="spellStart"/>
            <w:r w:rsidRPr="002445D0">
              <w:rPr>
                <w:rFonts w:ascii="Times New Roman" w:eastAsia="Times New Roman" w:hAnsi="Times New Roman" w:cs="Times New Roman"/>
                <w:sz w:val="24"/>
                <w:szCs w:val="24"/>
                <w:lang w:eastAsia="ru-RU"/>
              </w:rPr>
              <w:t>г</w:t>
            </w:r>
            <w:proofErr w:type="gramStart"/>
            <w:r w:rsidRPr="002445D0">
              <w:rPr>
                <w:rFonts w:ascii="Times New Roman" w:eastAsia="Times New Roman" w:hAnsi="Times New Roman" w:cs="Times New Roman"/>
                <w:sz w:val="24"/>
                <w:szCs w:val="24"/>
                <w:lang w:eastAsia="ru-RU"/>
              </w:rPr>
              <w:t>.А</w:t>
            </w:r>
            <w:proofErr w:type="gramEnd"/>
            <w:r w:rsidRPr="002445D0">
              <w:rPr>
                <w:rFonts w:ascii="Times New Roman" w:eastAsia="Times New Roman" w:hAnsi="Times New Roman" w:cs="Times New Roman"/>
                <w:sz w:val="24"/>
                <w:szCs w:val="24"/>
                <w:lang w:eastAsia="ru-RU"/>
              </w:rPr>
              <w:t>стана</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Дінмұхаммед</w:t>
            </w:r>
            <w:proofErr w:type="spellEnd"/>
            <w:r w:rsidRPr="002445D0">
              <w:rPr>
                <w:rFonts w:ascii="Times New Roman" w:eastAsia="Times New Roman" w:hAnsi="Times New Roman" w:cs="Times New Roman"/>
                <w:sz w:val="24"/>
                <w:szCs w:val="24"/>
                <w:lang w:eastAsia="ru-RU"/>
              </w:rPr>
              <w:t xml:space="preserve"> </w:t>
            </w:r>
            <w:proofErr w:type="spellStart"/>
            <w:r w:rsidRPr="002445D0">
              <w:rPr>
                <w:rFonts w:ascii="Times New Roman" w:eastAsia="Times New Roman" w:hAnsi="Times New Roman" w:cs="Times New Roman"/>
                <w:sz w:val="24"/>
                <w:szCs w:val="24"/>
                <w:lang w:eastAsia="ru-RU"/>
              </w:rPr>
              <w:t>Қонаев</w:t>
            </w:r>
            <w:proofErr w:type="spellEnd"/>
            <w:r w:rsidRPr="002445D0">
              <w:rPr>
                <w:rFonts w:ascii="Times New Roman" w:eastAsia="Times New Roman" w:hAnsi="Times New Roman" w:cs="Times New Roman"/>
                <w:sz w:val="24"/>
                <w:szCs w:val="24"/>
                <w:lang w:eastAsia="ru-RU"/>
              </w:rPr>
              <w:t>, 10</w:t>
            </w:r>
          </w:p>
          <w:p w14:paraId="697C34DB" w14:textId="38ACD978" w:rsidR="005D040A" w:rsidRPr="002445D0" w:rsidRDefault="005D040A" w:rsidP="005D040A">
            <w:pPr>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БИН 130541020013</w:t>
            </w:r>
          </w:p>
          <w:p w14:paraId="5D04A114" w14:textId="0A2549A8" w:rsidR="005D040A" w:rsidRPr="002445D0" w:rsidRDefault="005D040A" w:rsidP="005D040A">
            <w:pPr>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БИК HSBKKZKX</w:t>
            </w:r>
          </w:p>
          <w:p w14:paraId="15A46F35" w14:textId="0E1FA8F3" w:rsidR="005D040A" w:rsidRPr="002445D0" w:rsidRDefault="005D040A" w:rsidP="005D040A">
            <w:pPr>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ИИК KZ156010111000180097</w:t>
            </w:r>
          </w:p>
          <w:p w14:paraId="604B1028" w14:textId="7BC069DE" w:rsidR="005D040A" w:rsidRPr="002445D0" w:rsidRDefault="005D040A" w:rsidP="005D040A">
            <w:pPr>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АО «Народный Банк Казахстана»</w:t>
            </w:r>
          </w:p>
          <w:p w14:paraId="3AB7A872" w14:textId="69972BE6" w:rsidR="005D040A" w:rsidRPr="002445D0" w:rsidRDefault="005D040A" w:rsidP="005D040A">
            <w:pPr>
              <w:rPr>
                <w:rFonts w:ascii="Times New Roman" w:eastAsia="Times New Roman" w:hAnsi="Times New Roman" w:cs="Times New Roman"/>
                <w:sz w:val="24"/>
                <w:szCs w:val="24"/>
                <w:lang w:eastAsia="ru-RU"/>
              </w:rPr>
            </w:pPr>
            <w:r w:rsidRPr="002445D0">
              <w:rPr>
                <w:rFonts w:ascii="Times New Roman" w:eastAsia="Times New Roman" w:hAnsi="Times New Roman" w:cs="Times New Roman"/>
                <w:sz w:val="24"/>
                <w:szCs w:val="24"/>
                <w:lang w:eastAsia="ru-RU"/>
              </w:rPr>
              <w:t>Тел.: +7 (717) 260-6847</w:t>
            </w:r>
          </w:p>
          <w:p w14:paraId="32C5F60E" w14:textId="0088F5F9" w:rsidR="005D040A" w:rsidRPr="002445D0" w:rsidRDefault="00CF7C81" w:rsidP="005D040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195246" w:rsidRPr="00195246">
              <w:rPr>
                <w:rFonts w:ascii="Times New Roman" w:eastAsia="Times New Roman" w:hAnsi="Times New Roman" w:cs="Times New Roman"/>
                <w:sz w:val="24"/>
                <w:szCs w:val="24"/>
                <w:lang w:eastAsia="ru-RU"/>
              </w:rPr>
              <w:t>иректор филиала АО «НК «Қ</w:t>
            </w:r>
            <w:proofErr w:type="gramStart"/>
            <w:r w:rsidR="00195246" w:rsidRPr="00195246">
              <w:rPr>
                <w:rFonts w:ascii="Times New Roman" w:eastAsia="Times New Roman" w:hAnsi="Times New Roman" w:cs="Times New Roman"/>
                <w:sz w:val="24"/>
                <w:szCs w:val="24"/>
                <w:lang w:eastAsia="ru-RU"/>
              </w:rPr>
              <w:t>ТЖ</w:t>
            </w:r>
            <w:proofErr w:type="gramEnd"/>
            <w:r w:rsidR="00195246" w:rsidRPr="00195246">
              <w:rPr>
                <w:rFonts w:ascii="Times New Roman" w:eastAsia="Times New Roman" w:hAnsi="Times New Roman" w:cs="Times New Roman"/>
                <w:sz w:val="24"/>
                <w:szCs w:val="24"/>
                <w:lang w:eastAsia="ru-RU"/>
              </w:rPr>
              <w:t xml:space="preserve">» - «Дирекция по реализации крупных проектов» </w:t>
            </w:r>
            <w:r>
              <w:rPr>
                <w:rFonts w:ascii="Times New Roman" w:eastAsia="Times New Roman" w:hAnsi="Times New Roman" w:cs="Times New Roman"/>
                <w:sz w:val="24"/>
                <w:szCs w:val="24"/>
                <w:lang w:eastAsia="ru-RU"/>
              </w:rPr>
              <w:t>Мейрбеков Еркин Нурмахамбетович</w:t>
            </w:r>
          </w:p>
          <w:p w14:paraId="3B49C2F7" w14:textId="77777777" w:rsidR="005D040A" w:rsidRPr="002445D0" w:rsidRDefault="005D040A" w:rsidP="005D040A">
            <w:pPr>
              <w:rPr>
                <w:rFonts w:ascii="Times New Roman" w:eastAsia="Times New Roman" w:hAnsi="Times New Roman" w:cs="Times New Roman"/>
                <w:sz w:val="24"/>
                <w:szCs w:val="24"/>
                <w:lang w:eastAsia="ru-RU"/>
              </w:rPr>
            </w:pPr>
          </w:p>
          <w:p w14:paraId="3811323A" w14:textId="422EAB13" w:rsidR="005B24E9" w:rsidRPr="002445D0" w:rsidRDefault="005B24E9" w:rsidP="005B24E9">
            <w:pPr>
              <w:pStyle w:val="afc"/>
              <w:widowControl w:val="0"/>
              <w:spacing w:after="0"/>
              <w:rPr>
                <w:b/>
                <w:bCs/>
                <w:sz w:val="24"/>
                <w:szCs w:val="24"/>
              </w:rPr>
            </w:pPr>
            <w:r w:rsidRPr="002445D0">
              <w:rPr>
                <w:bCs/>
                <w:sz w:val="24"/>
                <w:szCs w:val="24"/>
              </w:rPr>
              <w:t>_____________________</w:t>
            </w:r>
            <w:r w:rsidRPr="002445D0">
              <w:rPr>
                <w:b/>
                <w:bCs/>
                <w:sz w:val="24"/>
                <w:szCs w:val="24"/>
              </w:rPr>
              <w:t xml:space="preserve"> </w:t>
            </w:r>
          </w:p>
          <w:p w14:paraId="5A993347" w14:textId="3D640A08" w:rsidR="005D040A" w:rsidRPr="002445D0" w:rsidRDefault="005B24E9" w:rsidP="00960CF0">
            <w:pPr>
              <w:rPr>
                <w:rFonts w:ascii="Times New Roman" w:eastAsia="Times New Roman" w:hAnsi="Times New Roman" w:cs="Times New Roman"/>
                <w:b/>
                <w:sz w:val="24"/>
                <w:szCs w:val="24"/>
                <w:lang w:eastAsia="ru-RU"/>
              </w:rPr>
            </w:pPr>
            <w:r w:rsidRPr="002445D0">
              <w:rPr>
                <w:rFonts w:ascii="Times New Roman" w:hAnsi="Times New Roman" w:cs="Times New Roman"/>
                <w:b/>
                <w:bCs/>
                <w:sz w:val="24"/>
                <w:szCs w:val="24"/>
              </w:rPr>
              <w:t>МП</w:t>
            </w:r>
          </w:p>
        </w:tc>
        <w:tc>
          <w:tcPr>
            <w:tcW w:w="4927" w:type="dxa"/>
          </w:tcPr>
          <w:p w14:paraId="69DCC685" w14:textId="2C58D560" w:rsidR="00BB5535" w:rsidRPr="002445D0" w:rsidRDefault="00BB5535" w:rsidP="00BB5535">
            <w:pPr>
              <w:jc w:val="center"/>
              <w:rPr>
                <w:rFonts w:ascii="Times New Roman" w:eastAsia="Times New Roman" w:hAnsi="Times New Roman" w:cs="Times New Roman"/>
                <w:b/>
                <w:sz w:val="24"/>
                <w:szCs w:val="24"/>
                <w:lang w:eastAsia="ru-RU"/>
              </w:rPr>
            </w:pPr>
            <w:r w:rsidRPr="002445D0">
              <w:rPr>
                <w:rFonts w:ascii="Times New Roman" w:eastAsia="Times New Roman" w:hAnsi="Times New Roman" w:cs="Times New Roman"/>
                <w:b/>
                <w:sz w:val="24"/>
                <w:szCs w:val="24"/>
                <w:lang w:eastAsia="ru-RU"/>
              </w:rPr>
              <w:t>Исполнитель:</w:t>
            </w:r>
          </w:p>
          <w:p w14:paraId="425106A8" w14:textId="59385008" w:rsidR="00F15A07" w:rsidRPr="002445D0" w:rsidRDefault="00F15A07" w:rsidP="00DE6460">
            <w:pPr>
              <w:rPr>
                <w:rFonts w:ascii="Times New Roman" w:eastAsia="Times New Roman" w:hAnsi="Times New Roman" w:cs="Times New Roman"/>
                <w:b/>
                <w:sz w:val="24"/>
                <w:szCs w:val="24"/>
                <w:lang w:eastAsia="ru-RU"/>
              </w:rPr>
            </w:pPr>
          </w:p>
        </w:tc>
      </w:tr>
    </w:tbl>
    <w:p w14:paraId="57ABAD4C" w14:textId="77777777" w:rsidR="00EB6E86" w:rsidRPr="002445D0" w:rsidRDefault="00EB6E86" w:rsidP="00CC5B49">
      <w:pPr>
        <w:spacing w:after="0" w:line="240" w:lineRule="auto"/>
        <w:jc w:val="both"/>
        <w:rPr>
          <w:rFonts w:ascii="Times New Roman" w:eastAsia="Times New Roman" w:hAnsi="Times New Roman" w:cs="Times New Roman"/>
          <w:sz w:val="24"/>
          <w:szCs w:val="24"/>
          <w:lang w:eastAsia="ru-RU"/>
        </w:rPr>
      </w:pPr>
    </w:p>
    <w:sectPr w:rsidR="00EB6E86" w:rsidRPr="002445D0" w:rsidSect="00CC5B49">
      <w:headerReference w:type="default" r:id="rId13"/>
      <w:pgSz w:w="11906" w:h="16838"/>
      <w:pgMar w:top="851" w:right="851" w:bottom="709" w:left="1418"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3A1AD1" w16cid:durableId="2A9EB5B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4630E" w14:textId="77777777" w:rsidR="005037C2" w:rsidRDefault="005037C2" w:rsidP="007955C5">
      <w:pPr>
        <w:spacing w:after="0" w:line="240" w:lineRule="auto"/>
      </w:pPr>
      <w:r>
        <w:separator/>
      </w:r>
    </w:p>
  </w:endnote>
  <w:endnote w:type="continuationSeparator" w:id="0">
    <w:p w14:paraId="5B894331" w14:textId="77777777" w:rsidR="005037C2" w:rsidRDefault="005037C2" w:rsidP="0079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7C273" w14:textId="77777777" w:rsidR="005037C2" w:rsidRDefault="005037C2" w:rsidP="007955C5">
      <w:pPr>
        <w:spacing w:after="0" w:line="240" w:lineRule="auto"/>
      </w:pPr>
      <w:r>
        <w:separator/>
      </w:r>
    </w:p>
  </w:footnote>
  <w:footnote w:type="continuationSeparator" w:id="0">
    <w:p w14:paraId="37FBD7B0" w14:textId="77777777" w:rsidR="005037C2" w:rsidRDefault="005037C2" w:rsidP="007955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2967529"/>
      <w:docPartObj>
        <w:docPartGallery w:val="Page Numbers (Top of Page)"/>
        <w:docPartUnique/>
      </w:docPartObj>
    </w:sdtPr>
    <w:sdtEndPr/>
    <w:sdtContent>
      <w:p w14:paraId="7D2E22AF" w14:textId="6022E21B" w:rsidR="003931BF" w:rsidRDefault="003931BF">
        <w:pPr>
          <w:pStyle w:val="af"/>
          <w:jc w:val="center"/>
        </w:pPr>
        <w:r>
          <w:fldChar w:fldCharType="begin"/>
        </w:r>
        <w:r>
          <w:instrText>PAGE   \* MERGEFORMAT</w:instrText>
        </w:r>
        <w:r>
          <w:fldChar w:fldCharType="separate"/>
        </w:r>
        <w:r w:rsidR="008B3063">
          <w:rPr>
            <w:noProof/>
          </w:rPr>
          <w:t>11</w:t>
        </w:r>
        <w:r>
          <w:fldChar w:fldCharType="end"/>
        </w:r>
      </w:p>
    </w:sdtContent>
  </w:sdt>
  <w:p w14:paraId="45C4191A" w14:textId="77777777" w:rsidR="003931BF" w:rsidRDefault="003931BF">
    <w:pPr>
      <w:pStyle w:val="af"/>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алиев Руслан Султанович 16.01.2026 17:5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1">
    <w:nsid w:val="000312A5"/>
    <w:multiLevelType w:val="multilevel"/>
    <w:tmpl w:val="CCECEF7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nsid w:val="09251463"/>
    <w:multiLevelType w:val="hybridMultilevel"/>
    <w:tmpl w:val="96D05574"/>
    <w:lvl w:ilvl="0" w:tplc="1200D7CE">
      <w:start w:val="1"/>
      <w:numFmt w:val="bullet"/>
      <w:lvlText w:val="-"/>
      <w:lvlJc w:val="left"/>
      <w:pPr>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0C5FAD"/>
    <w:multiLevelType w:val="multilevel"/>
    <w:tmpl w:val="65F4A844"/>
    <w:lvl w:ilvl="0">
      <w:start w:val="2"/>
      <w:numFmt w:val="decimal"/>
      <w:lvlText w:val="%1."/>
      <w:lvlJc w:val="left"/>
      <w:pPr>
        <w:tabs>
          <w:tab w:val="num" w:pos="0"/>
        </w:tabs>
        <w:ind w:left="675" w:hanging="675"/>
      </w:pPr>
    </w:lvl>
    <w:lvl w:ilvl="1">
      <w:start w:val="3"/>
      <w:numFmt w:val="decimal"/>
      <w:lvlText w:val="%1.%2."/>
      <w:lvlJc w:val="left"/>
      <w:pPr>
        <w:tabs>
          <w:tab w:val="num" w:pos="0"/>
        </w:tabs>
        <w:ind w:left="1074" w:hanging="720"/>
      </w:pPr>
    </w:lvl>
    <w:lvl w:ilvl="2">
      <w:start w:val="1"/>
      <w:numFmt w:val="decimal"/>
      <w:lvlText w:val="%1.%2.%3."/>
      <w:lvlJc w:val="left"/>
      <w:pPr>
        <w:tabs>
          <w:tab w:val="num" w:pos="0"/>
        </w:tabs>
        <w:ind w:left="1288" w:hanging="720"/>
      </w:pPr>
      <w:rPr>
        <w:sz w:val="28"/>
      </w:rPr>
    </w:lvl>
    <w:lvl w:ilvl="3">
      <w:start w:val="1"/>
      <w:numFmt w:val="decimal"/>
      <w:lvlText w:val="%1.%2.%3.%4."/>
      <w:lvlJc w:val="left"/>
      <w:pPr>
        <w:tabs>
          <w:tab w:val="num" w:pos="0"/>
        </w:tabs>
        <w:ind w:left="2142" w:hanging="108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3210" w:hanging="1440"/>
      </w:pPr>
    </w:lvl>
    <w:lvl w:ilvl="6">
      <w:start w:val="1"/>
      <w:numFmt w:val="decimal"/>
      <w:lvlText w:val="%1.%2.%3.%4.%5.%6.%7."/>
      <w:lvlJc w:val="left"/>
      <w:pPr>
        <w:tabs>
          <w:tab w:val="num" w:pos="0"/>
        </w:tabs>
        <w:ind w:left="3924" w:hanging="1800"/>
      </w:pPr>
    </w:lvl>
    <w:lvl w:ilvl="7">
      <w:start w:val="1"/>
      <w:numFmt w:val="decimal"/>
      <w:lvlText w:val="%1.%2.%3.%4.%5.%6.%7.%8."/>
      <w:lvlJc w:val="left"/>
      <w:pPr>
        <w:tabs>
          <w:tab w:val="num" w:pos="0"/>
        </w:tabs>
        <w:ind w:left="4278" w:hanging="1800"/>
      </w:pPr>
    </w:lvl>
    <w:lvl w:ilvl="8">
      <w:start w:val="1"/>
      <w:numFmt w:val="decimal"/>
      <w:lvlText w:val="%1.%2.%3.%4.%5.%6.%7.%8.%9."/>
      <w:lvlJc w:val="left"/>
      <w:pPr>
        <w:tabs>
          <w:tab w:val="num" w:pos="0"/>
        </w:tabs>
        <w:ind w:left="4992" w:hanging="2160"/>
      </w:pPr>
    </w:lvl>
  </w:abstractNum>
  <w:abstractNum w:abstractNumId="4">
    <w:nsid w:val="152A33B5"/>
    <w:multiLevelType w:val="hybridMultilevel"/>
    <w:tmpl w:val="55E23E48"/>
    <w:lvl w:ilvl="0" w:tplc="DDE074B6">
      <w:start w:val="1"/>
      <w:numFmt w:val="decimal"/>
      <w:lvlText w:val="%1)"/>
      <w:lvlJc w:val="left"/>
      <w:pPr>
        <w:ind w:left="1440" w:hanging="360"/>
      </w:pPr>
      <w:rPr>
        <w:b/>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2E13E0D"/>
    <w:multiLevelType w:val="multilevel"/>
    <w:tmpl w:val="866A0DFC"/>
    <w:lvl w:ilvl="0">
      <w:start w:val="4"/>
      <w:numFmt w:val="decimal"/>
      <w:lvlText w:val="%1."/>
      <w:lvlJc w:val="left"/>
      <w:pPr>
        <w:tabs>
          <w:tab w:val="num" w:pos="0"/>
        </w:tabs>
        <w:ind w:left="648" w:hanging="648"/>
      </w:pPr>
    </w:lvl>
    <w:lvl w:ilvl="1">
      <w:start w:val="1"/>
      <w:numFmt w:val="decimal"/>
      <w:lvlText w:val="%1.%2."/>
      <w:lvlJc w:val="left"/>
      <w:pPr>
        <w:tabs>
          <w:tab w:val="num" w:pos="0"/>
        </w:tabs>
        <w:ind w:left="1074" w:hanging="720"/>
      </w:pPr>
    </w:lvl>
    <w:lvl w:ilvl="2">
      <w:start w:val="1"/>
      <w:numFmt w:val="decimal"/>
      <w:lvlText w:val="%1.%2.%3."/>
      <w:lvlJc w:val="left"/>
      <w:pPr>
        <w:tabs>
          <w:tab w:val="num" w:pos="0"/>
        </w:tabs>
        <w:ind w:left="1428" w:hanging="720"/>
      </w:pPr>
      <w:rPr>
        <w:sz w:val="28"/>
      </w:rPr>
    </w:lvl>
    <w:lvl w:ilvl="3">
      <w:start w:val="1"/>
      <w:numFmt w:val="decimal"/>
      <w:lvlText w:val="%1.%2.%3.%4."/>
      <w:lvlJc w:val="left"/>
      <w:pPr>
        <w:tabs>
          <w:tab w:val="num" w:pos="0"/>
        </w:tabs>
        <w:ind w:left="2142" w:hanging="108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3210" w:hanging="1440"/>
      </w:pPr>
    </w:lvl>
    <w:lvl w:ilvl="6">
      <w:start w:val="1"/>
      <w:numFmt w:val="decimal"/>
      <w:lvlText w:val="%1.%2.%3.%4.%5.%6.%7."/>
      <w:lvlJc w:val="left"/>
      <w:pPr>
        <w:tabs>
          <w:tab w:val="num" w:pos="0"/>
        </w:tabs>
        <w:ind w:left="3924" w:hanging="1800"/>
      </w:pPr>
    </w:lvl>
    <w:lvl w:ilvl="7">
      <w:start w:val="1"/>
      <w:numFmt w:val="decimal"/>
      <w:lvlText w:val="%1.%2.%3.%4.%5.%6.%7.%8."/>
      <w:lvlJc w:val="left"/>
      <w:pPr>
        <w:tabs>
          <w:tab w:val="num" w:pos="0"/>
        </w:tabs>
        <w:ind w:left="4278" w:hanging="1800"/>
      </w:pPr>
    </w:lvl>
    <w:lvl w:ilvl="8">
      <w:start w:val="1"/>
      <w:numFmt w:val="decimal"/>
      <w:lvlText w:val="%1.%2.%3.%4.%5.%6.%7.%8.%9."/>
      <w:lvlJc w:val="left"/>
      <w:pPr>
        <w:tabs>
          <w:tab w:val="num" w:pos="0"/>
        </w:tabs>
        <w:ind w:left="4992" w:hanging="2160"/>
      </w:pPr>
    </w:lvl>
  </w:abstractNum>
  <w:abstractNum w:abstractNumId="6">
    <w:nsid w:val="2FBA34B8"/>
    <w:multiLevelType w:val="hybridMultilevel"/>
    <w:tmpl w:val="04CEA71E"/>
    <w:lvl w:ilvl="0" w:tplc="E864C926">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11F2DD7"/>
    <w:multiLevelType w:val="multilevel"/>
    <w:tmpl w:val="AE5A274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nsid w:val="36713EBE"/>
    <w:multiLevelType w:val="multilevel"/>
    <w:tmpl w:val="712E7438"/>
    <w:lvl w:ilvl="0">
      <w:start w:val="1"/>
      <w:numFmt w:val="decimal"/>
      <w:lvlText w:val="%1."/>
      <w:lvlJc w:val="left"/>
      <w:pPr>
        <w:tabs>
          <w:tab w:val="num" w:pos="0"/>
        </w:tabs>
        <w:ind w:left="1069" w:hanging="360"/>
      </w:pPr>
      <w:rPr>
        <w:b/>
        <w:sz w:val="28"/>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1571"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abstractNum w:abstractNumId="9">
    <w:nsid w:val="37057F3E"/>
    <w:multiLevelType w:val="multilevel"/>
    <w:tmpl w:val="25EC41E6"/>
    <w:lvl w:ilvl="0">
      <w:start w:val="1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7F44F4B"/>
    <w:multiLevelType w:val="multilevel"/>
    <w:tmpl w:val="9012861C"/>
    <w:lvl w:ilvl="0">
      <w:start w:val="3"/>
      <w:numFmt w:val="decimal"/>
      <w:lvlText w:val="%1."/>
      <w:lvlJc w:val="left"/>
      <w:pPr>
        <w:tabs>
          <w:tab w:val="num" w:pos="0"/>
        </w:tabs>
        <w:ind w:left="360" w:hanging="360"/>
      </w:pPr>
    </w:lvl>
    <w:lvl w:ilvl="1">
      <w:start w:val="1"/>
      <w:numFmt w:val="decimal"/>
      <w:lvlText w:val="%1.%2."/>
      <w:lvlJc w:val="left"/>
      <w:pPr>
        <w:tabs>
          <w:tab w:val="num" w:pos="0"/>
        </w:tabs>
        <w:ind w:left="1584" w:hanging="360"/>
      </w:pPr>
      <w:rPr>
        <w:sz w:val="28"/>
      </w:rPr>
    </w:lvl>
    <w:lvl w:ilvl="2">
      <w:start w:val="1"/>
      <w:numFmt w:val="decimal"/>
      <w:lvlText w:val="%1.%2.%3."/>
      <w:lvlJc w:val="left"/>
      <w:pPr>
        <w:tabs>
          <w:tab w:val="num" w:pos="0"/>
        </w:tabs>
        <w:ind w:left="3168" w:hanging="720"/>
      </w:pPr>
    </w:lvl>
    <w:lvl w:ilvl="3">
      <w:start w:val="1"/>
      <w:numFmt w:val="decimal"/>
      <w:lvlText w:val="%1.%2.%3.%4."/>
      <w:lvlJc w:val="left"/>
      <w:pPr>
        <w:tabs>
          <w:tab w:val="num" w:pos="0"/>
        </w:tabs>
        <w:ind w:left="4392" w:hanging="720"/>
      </w:pPr>
    </w:lvl>
    <w:lvl w:ilvl="4">
      <w:start w:val="1"/>
      <w:numFmt w:val="decimal"/>
      <w:lvlText w:val="%1.%2.%3.%4.%5."/>
      <w:lvlJc w:val="left"/>
      <w:pPr>
        <w:tabs>
          <w:tab w:val="num" w:pos="0"/>
        </w:tabs>
        <w:ind w:left="5976" w:hanging="1080"/>
      </w:pPr>
    </w:lvl>
    <w:lvl w:ilvl="5">
      <w:start w:val="1"/>
      <w:numFmt w:val="decimal"/>
      <w:lvlText w:val="%1.%2.%3.%4.%5.%6."/>
      <w:lvlJc w:val="left"/>
      <w:pPr>
        <w:tabs>
          <w:tab w:val="num" w:pos="0"/>
        </w:tabs>
        <w:ind w:left="7200" w:hanging="1080"/>
      </w:pPr>
    </w:lvl>
    <w:lvl w:ilvl="6">
      <w:start w:val="1"/>
      <w:numFmt w:val="decimal"/>
      <w:lvlText w:val="%1.%2.%3.%4.%5.%6.%7."/>
      <w:lvlJc w:val="left"/>
      <w:pPr>
        <w:tabs>
          <w:tab w:val="num" w:pos="0"/>
        </w:tabs>
        <w:ind w:left="8784" w:hanging="1440"/>
      </w:pPr>
    </w:lvl>
    <w:lvl w:ilvl="7">
      <w:start w:val="1"/>
      <w:numFmt w:val="decimal"/>
      <w:lvlText w:val="%1.%2.%3.%4.%5.%6.%7.%8."/>
      <w:lvlJc w:val="left"/>
      <w:pPr>
        <w:tabs>
          <w:tab w:val="num" w:pos="0"/>
        </w:tabs>
        <w:ind w:left="10008" w:hanging="1440"/>
      </w:pPr>
    </w:lvl>
    <w:lvl w:ilvl="8">
      <w:start w:val="1"/>
      <w:numFmt w:val="decimal"/>
      <w:lvlText w:val="%1.%2.%3.%4.%5.%6.%7.%8.%9."/>
      <w:lvlJc w:val="left"/>
      <w:pPr>
        <w:tabs>
          <w:tab w:val="num" w:pos="0"/>
        </w:tabs>
        <w:ind w:left="11592" w:hanging="1800"/>
      </w:pPr>
    </w:lvl>
  </w:abstractNum>
  <w:abstractNum w:abstractNumId="11">
    <w:nsid w:val="3B5B6212"/>
    <w:multiLevelType w:val="multilevel"/>
    <w:tmpl w:val="CAE0734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z w:val="24"/>
        <w:szCs w:val="24"/>
      </w:rPr>
    </w:lvl>
    <w:lvl w:ilvl="2">
      <w:start w:val="1"/>
      <w:numFmt w:val="decimal"/>
      <w:lvlText w:val="%1.%2.%3."/>
      <w:lvlJc w:val="left"/>
      <w:pPr>
        <w:ind w:left="1429"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13">
    <w:nsid w:val="48AE7071"/>
    <w:multiLevelType w:val="multilevel"/>
    <w:tmpl w:val="F1D87B02"/>
    <w:lvl w:ilvl="0">
      <w:start w:val="1"/>
      <w:numFmt w:val="decimal"/>
      <w:pStyle w:val="1"/>
      <w:lvlText w:val="%1)"/>
      <w:lvlJc w:val="left"/>
      <w:pPr>
        <w:tabs>
          <w:tab w:val="num" w:pos="1495"/>
        </w:tabs>
        <w:ind w:left="1495" w:hanging="360"/>
      </w:pPr>
      <w:rPr>
        <w:rFonts w:ascii="Times New Roman" w:eastAsiaTheme="minorHAnsi" w:hAnsi="Times New Roman" w:cs="Times New Roman"/>
      </w:rPr>
    </w:lvl>
    <w:lvl w:ilvl="1">
      <w:start w:val="1"/>
      <w:numFmt w:val="bullet"/>
      <w:lvlText w:val=""/>
      <w:lvlJc w:val="left"/>
      <w:pPr>
        <w:tabs>
          <w:tab w:val="num" w:pos="1942"/>
        </w:tabs>
        <w:ind w:left="1942" w:hanging="360"/>
      </w:pPr>
      <w:rPr>
        <w:rFonts w:ascii="Symbol" w:hAnsi="Symbol" w:cs="Symbol" w:hint="default"/>
      </w:rPr>
    </w:lvl>
    <w:lvl w:ilvl="2">
      <w:start w:val="1"/>
      <w:numFmt w:val="bullet"/>
      <w:lvlText w:val=""/>
      <w:lvlJc w:val="left"/>
      <w:pPr>
        <w:tabs>
          <w:tab w:val="num" w:pos="2662"/>
        </w:tabs>
        <w:ind w:left="2662" w:hanging="360"/>
      </w:pPr>
      <w:rPr>
        <w:rFonts w:ascii="Wingdings" w:hAnsi="Wingdings" w:cs="Wingdings" w:hint="default"/>
      </w:rPr>
    </w:lvl>
    <w:lvl w:ilvl="3">
      <w:start w:val="1"/>
      <w:numFmt w:val="bullet"/>
      <w:lvlText w:val=""/>
      <w:lvlJc w:val="left"/>
      <w:pPr>
        <w:tabs>
          <w:tab w:val="num" w:pos="3382"/>
        </w:tabs>
        <w:ind w:left="3382" w:hanging="360"/>
      </w:pPr>
      <w:rPr>
        <w:rFonts w:ascii="Symbol" w:hAnsi="Symbol" w:cs="Symbol" w:hint="default"/>
      </w:rPr>
    </w:lvl>
    <w:lvl w:ilvl="4">
      <w:start w:val="1"/>
      <w:numFmt w:val="bullet"/>
      <w:lvlText w:val="o"/>
      <w:lvlJc w:val="left"/>
      <w:pPr>
        <w:tabs>
          <w:tab w:val="num" w:pos="4102"/>
        </w:tabs>
        <w:ind w:left="4102" w:hanging="360"/>
      </w:pPr>
      <w:rPr>
        <w:rFonts w:ascii="Courier New" w:hAnsi="Courier New" w:cs="Courier New" w:hint="default"/>
      </w:rPr>
    </w:lvl>
    <w:lvl w:ilvl="5">
      <w:start w:val="1"/>
      <w:numFmt w:val="bullet"/>
      <w:lvlText w:val=""/>
      <w:lvlJc w:val="left"/>
      <w:pPr>
        <w:tabs>
          <w:tab w:val="num" w:pos="4822"/>
        </w:tabs>
        <w:ind w:left="4822" w:hanging="360"/>
      </w:pPr>
      <w:rPr>
        <w:rFonts w:ascii="Wingdings" w:hAnsi="Wingdings" w:cs="Wingdings" w:hint="default"/>
      </w:rPr>
    </w:lvl>
    <w:lvl w:ilvl="6">
      <w:start w:val="1"/>
      <w:numFmt w:val="bullet"/>
      <w:lvlText w:val=""/>
      <w:lvlJc w:val="left"/>
      <w:pPr>
        <w:tabs>
          <w:tab w:val="num" w:pos="5542"/>
        </w:tabs>
        <w:ind w:left="5542" w:hanging="360"/>
      </w:pPr>
      <w:rPr>
        <w:rFonts w:ascii="Symbol" w:hAnsi="Symbol" w:cs="Symbol" w:hint="default"/>
      </w:rPr>
    </w:lvl>
    <w:lvl w:ilvl="7">
      <w:start w:val="1"/>
      <w:numFmt w:val="bullet"/>
      <w:lvlText w:val="o"/>
      <w:lvlJc w:val="left"/>
      <w:pPr>
        <w:tabs>
          <w:tab w:val="num" w:pos="6262"/>
        </w:tabs>
        <w:ind w:left="6262" w:hanging="360"/>
      </w:pPr>
      <w:rPr>
        <w:rFonts w:ascii="Courier New" w:hAnsi="Courier New" w:cs="Courier New" w:hint="default"/>
      </w:rPr>
    </w:lvl>
    <w:lvl w:ilvl="8">
      <w:start w:val="1"/>
      <w:numFmt w:val="bullet"/>
      <w:lvlText w:val=""/>
      <w:lvlJc w:val="left"/>
      <w:pPr>
        <w:tabs>
          <w:tab w:val="num" w:pos="6982"/>
        </w:tabs>
        <w:ind w:left="6982" w:hanging="360"/>
      </w:pPr>
      <w:rPr>
        <w:rFonts w:ascii="Wingdings" w:hAnsi="Wingdings" w:cs="Wingdings" w:hint="default"/>
      </w:rPr>
    </w:lvl>
  </w:abstractNum>
  <w:abstractNum w:abstractNumId="14">
    <w:nsid w:val="54795AE7"/>
    <w:multiLevelType w:val="multilevel"/>
    <w:tmpl w:val="CE7E4FBA"/>
    <w:lvl w:ilvl="0">
      <w:start w:val="1"/>
      <w:numFmt w:val="decimal"/>
      <w:lvlText w:val=""/>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5">
    <w:nsid w:val="55030D69"/>
    <w:multiLevelType w:val="hybridMultilevel"/>
    <w:tmpl w:val="634010C4"/>
    <w:lvl w:ilvl="0" w:tplc="1200D7CE">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F7244D"/>
    <w:multiLevelType w:val="hybridMultilevel"/>
    <w:tmpl w:val="9AD2F5F4"/>
    <w:lvl w:ilvl="0" w:tplc="1200D7CE">
      <w:start w:val="1"/>
      <w:numFmt w:val="bullet"/>
      <w:lvlText w:val="-"/>
      <w:lvlJc w:val="left"/>
      <w:pPr>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3138CA"/>
    <w:multiLevelType w:val="multilevel"/>
    <w:tmpl w:val="BB3EC33A"/>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8">
    <w:nsid w:val="6DFC2256"/>
    <w:multiLevelType w:val="multilevel"/>
    <w:tmpl w:val="E41E0C7A"/>
    <w:lvl w:ilvl="0">
      <w:start w:val="1"/>
      <w:numFmt w:val="decimal"/>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9">
    <w:nsid w:val="6EC00167"/>
    <w:multiLevelType w:val="hybridMultilevel"/>
    <w:tmpl w:val="20FA60BC"/>
    <w:lvl w:ilvl="0" w:tplc="6D722934">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873589"/>
    <w:multiLevelType w:val="multilevel"/>
    <w:tmpl w:val="2094237E"/>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num w:numId="1">
    <w:abstractNumId w:val="0"/>
  </w:num>
  <w:num w:numId="2">
    <w:abstractNumId w:val="12"/>
  </w:num>
  <w:num w:numId="3">
    <w:abstractNumId w:val="11"/>
  </w:num>
  <w:num w:numId="4">
    <w:abstractNumId w:val="9"/>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8"/>
  </w:num>
  <w:num w:numId="8">
    <w:abstractNumId w:val="3"/>
  </w:num>
  <w:num w:numId="9">
    <w:abstractNumId w:val="10"/>
  </w:num>
  <w:num w:numId="10">
    <w:abstractNumId w:val="5"/>
  </w:num>
  <w:num w:numId="11">
    <w:abstractNumId w:val="20"/>
  </w:num>
  <w:num w:numId="12">
    <w:abstractNumId w:val="18"/>
  </w:num>
  <w:num w:numId="13">
    <w:abstractNumId w:val="1"/>
  </w:num>
  <w:num w:numId="14">
    <w:abstractNumId w:val="7"/>
  </w:num>
  <w:num w:numId="15">
    <w:abstractNumId w:val="17"/>
  </w:num>
  <w:num w:numId="16">
    <w:abstractNumId w:val="15"/>
  </w:num>
  <w:num w:numId="17">
    <w:abstractNumId w:val="6"/>
  </w:num>
  <w:num w:numId="18">
    <w:abstractNumId w:val="19"/>
  </w:num>
  <w:num w:numId="19">
    <w:abstractNumId w:val="4"/>
  </w:num>
  <w:num w:numId="20">
    <w:abstractNumId w:val="1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831"/>
    <w:rsid w:val="000013F1"/>
    <w:rsid w:val="00012039"/>
    <w:rsid w:val="000124E8"/>
    <w:rsid w:val="0001264F"/>
    <w:rsid w:val="00023D77"/>
    <w:rsid w:val="00024EC7"/>
    <w:rsid w:val="0002574D"/>
    <w:rsid w:val="00027C65"/>
    <w:rsid w:val="00030D9C"/>
    <w:rsid w:val="00034E59"/>
    <w:rsid w:val="0003730F"/>
    <w:rsid w:val="00042E7A"/>
    <w:rsid w:val="00046020"/>
    <w:rsid w:val="00070D59"/>
    <w:rsid w:val="00073FA4"/>
    <w:rsid w:val="00075064"/>
    <w:rsid w:val="00080959"/>
    <w:rsid w:val="000811DC"/>
    <w:rsid w:val="0008194F"/>
    <w:rsid w:val="000859BA"/>
    <w:rsid w:val="00092B4F"/>
    <w:rsid w:val="000933E8"/>
    <w:rsid w:val="00094D6A"/>
    <w:rsid w:val="00097590"/>
    <w:rsid w:val="000A1712"/>
    <w:rsid w:val="000A6BD4"/>
    <w:rsid w:val="000C4238"/>
    <w:rsid w:val="000C43A7"/>
    <w:rsid w:val="000C56B2"/>
    <w:rsid w:val="000D41FF"/>
    <w:rsid w:val="000E03E8"/>
    <w:rsid w:val="000E2544"/>
    <w:rsid w:val="000E2755"/>
    <w:rsid w:val="000E3578"/>
    <w:rsid w:val="000E385A"/>
    <w:rsid w:val="000F23C3"/>
    <w:rsid w:val="000F6C1C"/>
    <w:rsid w:val="000F7ADA"/>
    <w:rsid w:val="00100457"/>
    <w:rsid w:val="00101E03"/>
    <w:rsid w:val="00102480"/>
    <w:rsid w:val="001105BF"/>
    <w:rsid w:val="00110B5D"/>
    <w:rsid w:val="00112BEF"/>
    <w:rsid w:val="00115D1C"/>
    <w:rsid w:val="001267A8"/>
    <w:rsid w:val="001473F3"/>
    <w:rsid w:val="00150064"/>
    <w:rsid w:val="00153BC0"/>
    <w:rsid w:val="00160688"/>
    <w:rsid w:val="00160D1A"/>
    <w:rsid w:val="001657D2"/>
    <w:rsid w:val="00165CC4"/>
    <w:rsid w:val="0017153C"/>
    <w:rsid w:val="00176F47"/>
    <w:rsid w:val="00184E55"/>
    <w:rsid w:val="0018653C"/>
    <w:rsid w:val="00186872"/>
    <w:rsid w:val="0019383D"/>
    <w:rsid w:val="00195246"/>
    <w:rsid w:val="001A4A8D"/>
    <w:rsid w:val="001B01A8"/>
    <w:rsid w:val="001B2AB6"/>
    <w:rsid w:val="001B5985"/>
    <w:rsid w:val="001C350B"/>
    <w:rsid w:val="001C584B"/>
    <w:rsid w:val="001C7FC0"/>
    <w:rsid w:val="001D6A6E"/>
    <w:rsid w:val="001E740D"/>
    <w:rsid w:val="001E79E1"/>
    <w:rsid w:val="002009D0"/>
    <w:rsid w:val="00202A37"/>
    <w:rsid w:val="0020408C"/>
    <w:rsid w:val="002066BD"/>
    <w:rsid w:val="00211394"/>
    <w:rsid w:val="00213185"/>
    <w:rsid w:val="0021322C"/>
    <w:rsid w:val="00213543"/>
    <w:rsid w:val="00214036"/>
    <w:rsid w:val="0021651F"/>
    <w:rsid w:val="002169BC"/>
    <w:rsid w:val="00224FC5"/>
    <w:rsid w:val="002317AE"/>
    <w:rsid w:val="00236594"/>
    <w:rsid w:val="00240A2F"/>
    <w:rsid w:val="002444A1"/>
    <w:rsid w:val="002445D0"/>
    <w:rsid w:val="00246428"/>
    <w:rsid w:val="002540F9"/>
    <w:rsid w:val="00260C23"/>
    <w:rsid w:val="00262734"/>
    <w:rsid w:val="0027082C"/>
    <w:rsid w:val="00274304"/>
    <w:rsid w:val="00274570"/>
    <w:rsid w:val="00275531"/>
    <w:rsid w:val="00277830"/>
    <w:rsid w:val="0028265B"/>
    <w:rsid w:val="00285CB7"/>
    <w:rsid w:val="002913A6"/>
    <w:rsid w:val="002A2136"/>
    <w:rsid w:val="002A30B0"/>
    <w:rsid w:val="002A469B"/>
    <w:rsid w:val="002A7936"/>
    <w:rsid w:val="002B38F1"/>
    <w:rsid w:val="002C5232"/>
    <w:rsid w:val="002C71C1"/>
    <w:rsid w:val="002D4BC9"/>
    <w:rsid w:val="002E37AF"/>
    <w:rsid w:val="002F4011"/>
    <w:rsid w:val="00300C4E"/>
    <w:rsid w:val="0030143A"/>
    <w:rsid w:val="003047D4"/>
    <w:rsid w:val="00310AB4"/>
    <w:rsid w:val="00314DD5"/>
    <w:rsid w:val="0032329D"/>
    <w:rsid w:val="003257C8"/>
    <w:rsid w:val="00326A2D"/>
    <w:rsid w:val="00332EF3"/>
    <w:rsid w:val="00333090"/>
    <w:rsid w:val="00347338"/>
    <w:rsid w:val="003514FF"/>
    <w:rsid w:val="003517DF"/>
    <w:rsid w:val="00352CA3"/>
    <w:rsid w:val="003530BF"/>
    <w:rsid w:val="0036221B"/>
    <w:rsid w:val="00364BE9"/>
    <w:rsid w:val="0037305A"/>
    <w:rsid w:val="003740BF"/>
    <w:rsid w:val="0037745D"/>
    <w:rsid w:val="003806D4"/>
    <w:rsid w:val="00382A87"/>
    <w:rsid w:val="00382FBC"/>
    <w:rsid w:val="0038316F"/>
    <w:rsid w:val="00390E42"/>
    <w:rsid w:val="00393148"/>
    <w:rsid w:val="003931BF"/>
    <w:rsid w:val="003B17B4"/>
    <w:rsid w:val="003B3E0F"/>
    <w:rsid w:val="003B44BF"/>
    <w:rsid w:val="003B48B5"/>
    <w:rsid w:val="003C4BF6"/>
    <w:rsid w:val="003C58B0"/>
    <w:rsid w:val="003C599C"/>
    <w:rsid w:val="003E0823"/>
    <w:rsid w:val="003E1A01"/>
    <w:rsid w:val="003E7320"/>
    <w:rsid w:val="003E75C2"/>
    <w:rsid w:val="003E7B24"/>
    <w:rsid w:val="003F211F"/>
    <w:rsid w:val="003F531F"/>
    <w:rsid w:val="0040302D"/>
    <w:rsid w:val="00407E26"/>
    <w:rsid w:val="00407ED0"/>
    <w:rsid w:val="004134A4"/>
    <w:rsid w:val="004156DB"/>
    <w:rsid w:val="00424039"/>
    <w:rsid w:val="004261B1"/>
    <w:rsid w:val="00426B3C"/>
    <w:rsid w:val="00427721"/>
    <w:rsid w:val="004307B4"/>
    <w:rsid w:val="00431497"/>
    <w:rsid w:val="0043261F"/>
    <w:rsid w:val="0046608A"/>
    <w:rsid w:val="00467C5F"/>
    <w:rsid w:val="0047135A"/>
    <w:rsid w:val="00471930"/>
    <w:rsid w:val="00474C49"/>
    <w:rsid w:val="0048424F"/>
    <w:rsid w:val="00485CBB"/>
    <w:rsid w:val="00491711"/>
    <w:rsid w:val="004A1481"/>
    <w:rsid w:val="004A2C1C"/>
    <w:rsid w:val="004A504D"/>
    <w:rsid w:val="004A71FA"/>
    <w:rsid w:val="004B1C5E"/>
    <w:rsid w:val="004B2CDD"/>
    <w:rsid w:val="004B302F"/>
    <w:rsid w:val="004C020D"/>
    <w:rsid w:val="004C5F45"/>
    <w:rsid w:val="004C76AF"/>
    <w:rsid w:val="004D1AB7"/>
    <w:rsid w:val="004D7400"/>
    <w:rsid w:val="004E10F7"/>
    <w:rsid w:val="004E2683"/>
    <w:rsid w:val="004E3E44"/>
    <w:rsid w:val="004F1116"/>
    <w:rsid w:val="004F4108"/>
    <w:rsid w:val="004F621B"/>
    <w:rsid w:val="00502759"/>
    <w:rsid w:val="005037C2"/>
    <w:rsid w:val="00504459"/>
    <w:rsid w:val="0050488C"/>
    <w:rsid w:val="0050571B"/>
    <w:rsid w:val="00505CC6"/>
    <w:rsid w:val="0051112E"/>
    <w:rsid w:val="00511BEA"/>
    <w:rsid w:val="00513192"/>
    <w:rsid w:val="00517BF0"/>
    <w:rsid w:val="0052003F"/>
    <w:rsid w:val="005332B5"/>
    <w:rsid w:val="00542388"/>
    <w:rsid w:val="005505A9"/>
    <w:rsid w:val="0055239F"/>
    <w:rsid w:val="00553174"/>
    <w:rsid w:val="0055343E"/>
    <w:rsid w:val="00564731"/>
    <w:rsid w:val="00565926"/>
    <w:rsid w:val="00572C2E"/>
    <w:rsid w:val="00573A39"/>
    <w:rsid w:val="00576458"/>
    <w:rsid w:val="00584C7D"/>
    <w:rsid w:val="005852E4"/>
    <w:rsid w:val="00585C28"/>
    <w:rsid w:val="0058704F"/>
    <w:rsid w:val="00592DC4"/>
    <w:rsid w:val="005B24E9"/>
    <w:rsid w:val="005B2544"/>
    <w:rsid w:val="005B41FC"/>
    <w:rsid w:val="005B42FE"/>
    <w:rsid w:val="005B7897"/>
    <w:rsid w:val="005C16B9"/>
    <w:rsid w:val="005C1A80"/>
    <w:rsid w:val="005D040A"/>
    <w:rsid w:val="005D0F5D"/>
    <w:rsid w:val="005D1A0E"/>
    <w:rsid w:val="005E1979"/>
    <w:rsid w:val="005E4748"/>
    <w:rsid w:val="005E529E"/>
    <w:rsid w:val="005E52F2"/>
    <w:rsid w:val="005E6F35"/>
    <w:rsid w:val="005F4B2D"/>
    <w:rsid w:val="005F68EB"/>
    <w:rsid w:val="005F695A"/>
    <w:rsid w:val="00610C75"/>
    <w:rsid w:val="00611033"/>
    <w:rsid w:val="006114FD"/>
    <w:rsid w:val="00613240"/>
    <w:rsid w:val="006173DC"/>
    <w:rsid w:val="006245C9"/>
    <w:rsid w:val="00631650"/>
    <w:rsid w:val="0063372B"/>
    <w:rsid w:val="00633AF6"/>
    <w:rsid w:val="006428E3"/>
    <w:rsid w:val="00643129"/>
    <w:rsid w:val="006440C8"/>
    <w:rsid w:val="00654223"/>
    <w:rsid w:val="006623CA"/>
    <w:rsid w:val="006657D3"/>
    <w:rsid w:val="006707FD"/>
    <w:rsid w:val="006806E9"/>
    <w:rsid w:val="006816F4"/>
    <w:rsid w:val="00690B0A"/>
    <w:rsid w:val="006918EE"/>
    <w:rsid w:val="00691F28"/>
    <w:rsid w:val="006921E0"/>
    <w:rsid w:val="00692294"/>
    <w:rsid w:val="006A2CD0"/>
    <w:rsid w:val="006A69D4"/>
    <w:rsid w:val="006B00D2"/>
    <w:rsid w:val="006B08E2"/>
    <w:rsid w:val="006B0CBC"/>
    <w:rsid w:val="006B3049"/>
    <w:rsid w:val="006B5EDE"/>
    <w:rsid w:val="006B6298"/>
    <w:rsid w:val="006C58D2"/>
    <w:rsid w:val="006C7A81"/>
    <w:rsid w:val="006C7AE0"/>
    <w:rsid w:val="006D320C"/>
    <w:rsid w:val="006D7734"/>
    <w:rsid w:val="006E1440"/>
    <w:rsid w:val="006E364C"/>
    <w:rsid w:val="006E437A"/>
    <w:rsid w:val="006E6271"/>
    <w:rsid w:val="006E6544"/>
    <w:rsid w:val="006E754A"/>
    <w:rsid w:val="006F06DA"/>
    <w:rsid w:val="006F1489"/>
    <w:rsid w:val="006F2283"/>
    <w:rsid w:val="006F5831"/>
    <w:rsid w:val="006F6DF4"/>
    <w:rsid w:val="006F74B6"/>
    <w:rsid w:val="0070144F"/>
    <w:rsid w:val="00701A4B"/>
    <w:rsid w:val="00704956"/>
    <w:rsid w:val="007049E4"/>
    <w:rsid w:val="007061D8"/>
    <w:rsid w:val="00707F67"/>
    <w:rsid w:val="007124A2"/>
    <w:rsid w:val="00714223"/>
    <w:rsid w:val="00721790"/>
    <w:rsid w:val="007346CE"/>
    <w:rsid w:val="00743F4F"/>
    <w:rsid w:val="00747FB8"/>
    <w:rsid w:val="00752BBB"/>
    <w:rsid w:val="007538DA"/>
    <w:rsid w:val="007572EB"/>
    <w:rsid w:val="00762B79"/>
    <w:rsid w:val="00770B72"/>
    <w:rsid w:val="007710CB"/>
    <w:rsid w:val="0077170E"/>
    <w:rsid w:val="00776D01"/>
    <w:rsid w:val="00781340"/>
    <w:rsid w:val="00784462"/>
    <w:rsid w:val="00790ECA"/>
    <w:rsid w:val="00794F88"/>
    <w:rsid w:val="007953DE"/>
    <w:rsid w:val="007955C5"/>
    <w:rsid w:val="007A2E35"/>
    <w:rsid w:val="007A6765"/>
    <w:rsid w:val="007B0254"/>
    <w:rsid w:val="007B7490"/>
    <w:rsid w:val="007C0C32"/>
    <w:rsid w:val="007C1CDE"/>
    <w:rsid w:val="007C2482"/>
    <w:rsid w:val="007E00C6"/>
    <w:rsid w:val="007E0FC4"/>
    <w:rsid w:val="007E4C5D"/>
    <w:rsid w:val="007F391F"/>
    <w:rsid w:val="007F466F"/>
    <w:rsid w:val="007F7194"/>
    <w:rsid w:val="00805470"/>
    <w:rsid w:val="00814639"/>
    <w:rsid w:val="00815187"/>
    <w:rsid w:val="008158D7"/>
    <w:rsid w:val="00816D81"/>
    <w:rsid w:val="00817B86"/>
    <w:rsid w:val="00826699"/>
    <w:rsid w:val="0083196E"/>
    <w:rsid w:val="00833625"/>
    <w:rsid w:val="00835E1E"/>
    <w:rsid w:val="008431BB"/>
    <w:rsid w:val="00843B37"/>
    <w:rsid w:val="00850C3D"/>
    <w:rsid w:val="008530D6"/>
    <w:rsid w:val="00856757"/>
    <w:rsid w:val="00861BFC"/>
    <w:rsid w:val="00863013"/>
    <w:rsid w:val="00870D79"/>
    <w:rsid w:val="00876231"/>
    <w:rsid w:val="0087633C"/>
    <w:rsid w:val="00877E9A"/>
    <w:rsid w:val="00880390"/>
    <w:rsid w:val="00884A63"/>
    <w:rsid w:val="00885B34"/>
    <w:rsid w:val="008879C1"/>
    <w:rsid w:val="00891D61"/>
    <w:rsid w:val="00892E96"/>
    <w:rsid w:val="0089452E"/>
    <w:rsid w:val="00895A9F"/>
    <w:rsid w:val="00897DDF"/>
    <w:rsid w:val="008A1A80"/>
    <w:rsid w:val="008A1DFA"/>
    <w:rsid w:val="008B0BBF"/>
    <w:rsid w:val="008B2D2C"/>
    <w:rsid w:val="008B3063"/>
    <w:rsid w:val="008B311D"/>
    <w:rsid w:val="008B7106"/>
    <w:rsid w:val="008C0D72"/>
    <w:rsid w:val="008C3A28"/>
    <w:rsid w:val="008C4CFD"/>
    <w:rsid w:val="008C65B5"/>
    <w:rsid w:val="008D2032"/>
    <w:rsid w:val="008D253C"/>
    <w:rsid w:val="008D6FB7"/>
    <w:rsid w:val="008E07FB"/>
    <w:rsid w:val="008E20DC"/>
    <w:rsid w:val="008E2444"/>
    <w:rsid w:val="008E36C5"/>
    <w:rsid w:val="008E39CF"/>
    <w:rsid w:val="008E5827"/>
    <w:rsid w:val="008E5EAC"/>
    <w:rsid w:val="008E665D"/>
    <w:rsid w:val="008E7F74"/>
    <w:rsid w:val="008F0A14"/>
    <w:rsid w:val="008F1F9D"/>
    <w:rsid w:val="008F6BDA"/>
    <w:rsid w:val="00905CEE"/>
    <w:rsid w:val="0091145E"/>
    <w:rsid w:val="0091452C"/>
    <w:rsid w:val="00917C90"/>
    <w:rsid w:val="00930737"/>
    <w:rsid w:val="00930C9C"/>
    <w:rsid w:val="00936DC4"/>
    <w:rsid w:val="00937632"/>
    <w:rsid w:val="00937E3F"/>
    <w:rsid w:val="00947876"/>
    <w:rsid w:val="00947C77"/>
    <w:rsid w:val="00954A78"/>
    <w:rsid w:val="00960106"/>
    <w:rsid w:val="0096092F"/>
    <w:rsid w:val="00960CF0"/>
    <w:rsid w:val="00965F19"/>
    <w:rsid w:val="00967056"/>
    <w:rsid w:val="0096767C"/>
    <w:rsid w:val="009719BE"/>
    <w:rsid w:val="009748E4"/>
    <w:rsid w:val="00976B1C"/>
    <w:rsid w:val="00983D9A"/>
    <w:rsid w:val="00993BD3"/>
    <w:rsid w:val="0099457E"/>
    <w:rsid w:val="00996AA6"/>
    <w:rsid w:val="0099723F"/>
    <w:rsid w:val="009B488F"/>
    <w:rsid w:val="009B4C95"/>
    <w:rsid w:val="009B5251"/>
    <w:rsid w:val="009B699B"/>
    <w:rsid w:val="009C18D0"/>
    <w:rsid w:val="009D11DE"/>
    <w:rsid w:val="009D1E44"/>
    <w:rsid w:val="009E1EB1"/>
    <w:rsid w:val="009E2FEA"/>
    <w:rsid w:val="009E3496"/>
    <w:rsid w:val="009E46B1"/>
    <w:rsid w:val="009E5076"/>
    <w:rsid w:val="009E7C3A"/>
    <w:rsid w:val="009F3163"/>
    <w:rsid w:val="00A05F91"/>
    <w:rsid w:val="00A11AC7"/>
    <w:rsid w:val="00A14B4B"/>
    <w:rsid w:val="00A26175"/>
    <w:rsid w:val="00A378D9"/>
    <w:rsid w:val="00A40041"/>
    <w:rsid w:val="00A41651"/>
    <w:rsid w:val="00A458A5"/>
    <w:rsid w:val="00A53999"/>
    <w:rsid w:val="00A60075"/>
    <w:rsid w:val="00A60867"/>
    <w:rsid w:val="00A608D5"/>
    <w:rsid w:val="00A63ED7"/>
    <w:rsid w:val="00A7120B"/>
    <w:rsid w:val="00A7172E"/>
    <w:rsid w:val="00A73C42"/>
    <w:rsid w:val="00A74B4E"/>
    <w:rsid w:val="00A754FC"/>
    <w:rsid w:val="00A75F17"/>
    <w:rsid w:val="00A76899"/>
    <w:rsid w:val="00A76BD9"/>
    <w:rsid w:val="00A83C95"/>
    <w:rsid w:val="00A93FE4"/>
    <w:rsid w:val="00A97E2E"/>
    <w:rsid w:val="00AA4654"/>
    <w:rsid w:val="00AB15F4"/>
    <w:rsid w:val="00AB3963"/>
    <w:rsid w:val="00AD7E81"/>
    <w:rsid w:val="00AE1EB0"/>
    <w:rsid w:val="00AF5C8C"/>
    <w:rsid w:val="00AF7641"/>
    <w:rsid w:val="00B0257C"/>
    <w:rsid w:val="00B03359"/>
    <w:rsid w:val="00B04700"/>
    <w:rsid w:val="00B05D4E"/>
    <w:rsid w:val="00B10087"/>
    <w:rsid w:val="00B1705A"/>
    <w:rsid w:val="00B22650"/>
    <w:rsid w:val="00B32704"/>
    <w:rsid w:val="00B408B3"/>
    <w:rsid w:val="00B438EB"/>
    <w:rsid w:val="00B46F84"/>
    <w:rsid w:val="00B4707F"/>
    <w:rsid w:val="00B50AAC"/>
    <w:rsid w:val="00B53E77"/>
    <w:rsid w:val="00B56CCB"/>
    <w:rsid w:val="00B61F3C"/>
    <w:rsid w:val="00B63149"/>
    <w:rsid w:val="00B705B5"/>
    <w:rsid w:val="00B803D4"/>
    <w:rsid w:val="00B821C2"/>
    <w:rsid w:val="00B822F7"/>
    <w:rsid w:val="00B85F73"/>
    <w:rsid w:val="00B8794F"/>
    <w:rsid w:val="00B947FC"/>
    <w:rsid w:val="00BA151C"/>
    <w:rsid w:val="00BA685F"/>
    <w:rsid w:val="00BB2AB2"/>
    <w:rsid w:val="00BB5535"/>
    <w:rsid w:val="00BB7F96"/>
    <w:rsid w:val="00BC2BBD"/>
    <w:rsid w:val="00BC2F23"/>
    <w:rsid w:val="00BD0403"/>
    <w:rsid w:val="00BD502C"/>
    <w:rsid w:val="00BD535A"/>
    <w:rsid w:val="00BE33A3"/>
    <w:rsid w:val="00BF3E6D"/>
    <w:rsid w:val="00BF4075"/>
    <w:rsid w:val="00BF617B"/>
    <w:rsid w:val="00BF638B"/>
    <w:rsid w:val="00C0157C"/>
    <w:rsid w:val="00C04916"/>
    <w:rsid w:val="00C117D5"/>
    <w:rsid w:val="00C11B32"/>
    <w:rsid w:val="00C156F8"/>
    <w:rsid w:val="00C205A6"/>
    <w:rsid w:val="00C25A38"/>
    <w:rsid w:val="00C30087"/>
    <w:rsid w:val="00C40EE3"/>
    <w:rsid w:val="00C42339"/>
    <w:rsid w:val="00C431BF"/>
    <w:rsid w:val="00C44943"/>
    <w:rsid w:val="00C474E2"/>
    <w:rsid w:val="00C515D7"/>
    <w:rsid w:val="00C52D62"/>
    <w:rsid w:val="00C60899"/>
    <w:rsid w:val="00C6150A"/>
    <w:rsid w:val="00C62493"/>
    <w:rsid w:val="00C653EB"/>
    <w:rsid w:val="00C70C86"/>
    <w:rsid w:val="00C74870"/>
    <w:rsid w:val="00C7563A"/>
    <w:rsid w:val="00C76747"/>
    <w:rsid w:val="00C90700"/>
    <w:rsid w:val="00C9428E"/>
    <w:rsid w:val="00C94A80"/>
    <w:rsid w:val="00C97682"/>
    <w:rsid w:val="00CA4B9A"/>
    <w:rsid w:val="00CA6897"/>
    <w:rsid w:val="00CA68A7"/>
    <w:rsid w:val="00CA6FE2"/>
    <w:rsid w:val="00CB36CE"/>
    <w:rsid w:val="00CB49BF"/>
    <w:rsid w:val="00CB59B4"/>
    <w:rsid w:val="00CB5E0C"/>
    <w:rsid w:val="00CC172D"/>
    <w:rsid w:val="00CC2A4F"/>
    <w:rsid w:val="00CC5B49"/>
    <w:rsid w:val="00CC6181"/>
    <w:rsid w:val="00CC6AF9"/>
    <w:rsid w:val="00CD44F1"/>
    <w:rsid w:val="00CD6270"/>
    <w:rsid w:val="00CE0776"/>
    <w:rsid w:val="00CE0B54"/>
    <w:rsid w:val="00CE4FB5"/>
    <w:rsid w:val="00CE74AE"/>
    <w:rsid w:val="00CF15D2"/>
    <w:rsid w:val="00CF63B9"/>
    <w:rsid w:val="00CF6B0C"/>
    <w:rsid w:val="00CF7790"/>
    <w:rsid w:val="00CF7C81"/>
    <w:rsid w:val="00D074D4"/>
    <w:rsid w:val="00D11D47"/>
    <w:rsid w:val="00D209F3"/>
    <w:rsid w:val="00D21E86"/>
    <w:rsid w:val="00D23011"/>
    <w:rsid w:val="00D312A4"/>
    <w:rsid w:val="00D320B8"/>
    <w:rsid w:val="00D33AEE"/>
    <w:rsid w:val="00D3794E"/>
    <w:rsid w:val="00D40FCD"/>
    <w:rsid w:val="00D415F1"/>
    <w:rsid w:val="00D41732"/>
    <w:rsid w:val="00D4185A"/>
    <w:rsid w:val="00D4757D"/>
    <w:rsid w:val="00D5008E"/>
    <w:rsid w:val="00D54DA3"/>
    <w:rsid w:val="00D84B8A"/>
    <w:rsid w:val="00D85C34"/>
    <w:rsid w:val="00D87D75"/>
    <w:rsid w:val="00D90CA9"/>
    <w:rsid w:val="00D91649"/>
    <w:rsid w:val="00D92E14"/>
    <w:rsid w:val="00D967A7"/>
    <w:rsid w:val="00DA416F"/>
    <w:rsid w:val="00DB1531"/>
    <w:rsid w:val="00DB36D7"/>
    <w:rsid w:val="00DB4320"/>
    <w:rsid w:val="00DB480E"/>
    <w:rsid w:val="00DC2D28"/>
    <w:rsid w:val="00DC3B4F"/>
    <w:rsid w:val="00DC46C7"/>
    <w:rsid w:val="00DD4563"/>
    <w:rsid w:val="00DD50E3"/>
    <w:rsid w:val="00DE6460"/>
    <w:rsid w:val="00DF4B98"/>
    <w:rsid w:val="00DF69C3"/>
    <w:rsid w:val="00DF6BBD"/>
    <w:rsid w:val="00E019B4"/>
    <w:rsid w:val="00E033D8"/>
    <w:rsid w:val="00E13E4B"/>
    <w:rsid w:val="00E25872"/>
    <w:rsid w:val="00E346FA"/>
    <w:rsid w:val="00E34E76"/>
    <w:rsid w:val="00E3560F"/>
    <w:rsid w:val="00E40A89"/>
    <w:rsid w:val="00E45AA6"/>
    <w:rsid w:val="00E5230C"/>
    <w:rsid w:val="00E52999"/>
    <w:rsid w:val="00E54144"/>
    <w:rsid w:val="00E56E90"/>
    <w:rsid w:val="00E6067B"/>
    <w:rsid w:val="00E679F9"/>
    <w:rsid w:val="00E8029D"/>
    <w:rsid w:val="00E83CD6"/>
    <w:rsid w:val="00E844F3"/>
    <w:rsid w:val="00E87C10"/>
    <w:rsid w:val="00E92020"/>
    <w:rsid w:val="00E927E7"/>
    <w:rsid w:val="00E96549"/>
    <w:rsid w:val="00EA2F01"/>
    <w:rsid w:val="00EA44A0"/>
    <w:rsid w:val="00EB6E86"/>
    <w:rsid w:val="00EC4EFC"/>
    <w:rsid w:val="00EC6F18"/>
    <w:rsid w:val="00ED2961"/>
    <w:rsid w:val="00ED2AF4"/>
    <w:rsid w:val="00EE04EA"/>
    <w:rsid w:val="00EE1CB9"/>
    <w:rsid w:val="00EE3AD1"/>
    <w:rsid w:val="00EF0CC9"/>
    <w:rsid w:val="00EF55C6"/>
    <w:rsid w:val="00F021FE"/>
    <w:rsid w:val="00F10275"/>
    <w:rsid w:val="00F15A07"/>
    <w:rsid w:val="00F261FB"/>
    <w:rsid w:val="00F3084D"/>
    <w:rsid w:val="00F332F1"/>
    <w:rsid w:val="00F34026"/>
    <w:rsid w:val="00F42E62"/>
    <w:rsid w:val="00F4344E"/>
    <w:rsid w:val="00F44BDE"/>
    <w:rsid w:val="00F454AD"/>
    <w:rsid w:val="00F45B24"/>
    <w:rsid w:val="00F4611F"/>
    <w:rsid w:val="00F56288"/>
    <w:rsid w:val="00F57A1F"/>
    <w:rsid w:val="00F612A3"/>
    <w:rsid w:val="00F6165F"/>
    <w:rsid w:val="00F71FC2"/>
    <w:rsid w:val="00F75D39"/>
    <w:rsid w:val="00F76771"/>
    <w:rsid w:val="00F772B1"/>
    <w:rsid w:val="00F81D79"/>
    <w:rsid w:val="00F829F7"/>
    <w:rsid w:val="00F8424D"/>
    <w:rsid w:val="00F86A5B"/>
    <w:rsid w:val="00F91EFF"/>
    <w:rsid w:val="00F9247E"/>
    <w:rsid w:val="00FA23AA"/>
    <w:rsid w:val="00FB1F43"/>
    <w:rsid w:val="00FB2BE3"/>
    <w:rsid w:val="00FB2EE9"/>
    <w:rsid w:val="00FC4293"/>
    <w:rsid w:val="00FC52A2"/>
    <w:rsid w:val="00FC5E33"/>
    <w:rsid w:val="00FC6B34"/>
    <w:rsid w:val="00FE02FA"/>
    <w:rsid w:val="00FE1B39"/>
    <w:rsid w:val="00FE1F25"/>
    <w:rsid w:val="00FE237C"/>
    <w:rsid w:val="00FE42CB"/>
    <w:rsid w:val="00FF0468"/>
    <w:rsid w:val="00FF4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EC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955C5"/>
  </w:style>
  <w:style w:type="paragraph" w:styleId="10">
    <w:name w:val="heading 1"/>
    <w:basedOn w:val="a0"/>
    <w:next w:val="a0"/>
    <w:link w:val="11"/>
    <w:uiPriority w:val="9"/>
    <w:qFormat/>
    <w:rsid w:val="005E19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link w:val="21"/>
    <w:uiPriority w:val="9"/>
    <w:qFormat/>
    <w:rsid w:val="007955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link w:val="30"/>
    <w:uiPriority w:val="9"/>
    <w:qFormat/>
    <w:rsid w:val="007955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0"/>
    <w:uiPriority w:val="9"/>
    <w:rsid w:val="007955C5"/>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rsid w:val="007955C5"/>
    <w:rPr>
      <w:rFonts w:ascii="Times New Roman" w:eastAsia="Times New Roman" w:hAnsi="Times New Roman" w:cs="Times New Roman"/>
      <w:b/>
      <w:bCs/>
      <w:sz w:val="27"/>
      <w:szCs w:val="27"/>
      <w:lang w:eastAsia="ru-RU"/>
    </w:rPr>
  </w:style>
  <w:style w:type="character" w:customStyle="1" w:styleId="paragraphtext">
    <w:name w:val="paragraphtext"/>
    <w:basedOn w:val="a1"/>
    <w:rsid w:val="007955C5"/>
  </w:style>
  <w:style w:type="paragraph" w:styleId="a4">
    <w:name w:val="Balloon Text"/>
    <w:basedOn w:val="a0"/>
    <w:link w:val="a5"/>
    <w:uiPriority w:val="99"/>
    <w:semiHidden/>
    <w:unhideWhenUsed/>
    <w:rsid w:val="007955C5"/>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7955C5"/>
    <w:rPr>
      <w:rFonts w:ascii="Segoe UI" w:hAnsi="Segoe UI" w:cs="Segoe UI"/>
      <w:sz w:val="18"/>
      <w:szCs w:val="18"/>
    </w:rPr>
  </w:style>
  <w:style w:type="character" w:styleId="a6">
    <w:name w:val="annotation reference"/>
    <w:aliases w:val="текст примечания"/>
    <w:basedOn w:val="a1"/>
    <w:unhideWhenUsed/>
    <w:rsid w:val="007955C5"/>
    <w:rPr>
      <w:sz w:val="16"/>
      <w:szCs w:val="16"/>
    </w:rPr>
  </w:style>
  <w:style w:type="paragraph" w:styleId="a7">
    <w:name w:val="annotation text"/>
    <w:basedOn w:val="a0"/>
    <w:link w:val="a8"/>
    <w:uiPriority w:val="99"/>
    <w:semiHidden/>
    <w:unhideWhenUsed/>
    <w:rsid w:val="007955C5"/>
    <w:pPr>
      <w:spacing w:line="240" w:lineRule="auto"/>
    </w:pPr>
    <w:rPr>
      <w:sz w:val="20"/>
      <w:szCs w:val="20"/>
    </w:rPr>
  </w:style>
  <w:style w:type="character" w:customStyle="1" w:styleId="a8">
    <w:name w:val="Текст примечания Знак"/>
    <w:basedOn w:val="a1"/>
    <w:link w:val="a7"/>
    <w:uiPriority w:val="99"/>
    <w:semiHidden/>
    <w:rsid w:val="007955C5"/>
    <w:rPr>
      <w:sz w:val="20"/>
      <w:szCs w:val="20"/>
    </w:rPr>
  </w:style>
  <w:style w:type="paragraph" w:styleId="a9">
    <w:name w:val="annotation subject"/>
    <w:basedOn w:val="a7"/>
    <w:next w:val="a7"/>
    <w:link w:val="aa"/>
    <w:uiPriority w:val="99"/>
    <w:semiHidden/>
    <w:unhideWhenUsed/>
    <w:rsid w:val="007955C5"/>
    <w:rPr>
      <w:b/>
      <w:bCs/>
    </w:rPr>
  </w:style>
  <w:style w:type="character" w:customStyle="1" w:styleId="aa">
    <w:name w:val="Тема примечания Знак"/>
    <w:basedOn w:val="a8"/>
    <w:link w:val="a9"/>
    <w:uiPriority w:val="99"/>
    <w:semiHidden/>
    <w:rsid w:val="007955C5"/>
    <w:rPr>
      <w:b/>
      <w:bCs/>
      <w:sz w:val="20"/>
      <w:szCs w:val="20"/>
    </w:rPr>
  </w:style>
  <w:style w:type="paragraph" w:customStyle="1" w:styleId="Normal1">
    <w:name w:val="Normal1"/>
    <w:rsid w:val="007955C5"/>
    <w:pPr>
      <w:spacing w:after="0" w:line="240" w:lineRule="auto"/>
    </w:pPr>
    <w:rPr>
      <w:rFonts w:ascii="Times New Roman" w:eastAsia="Times New Roman" w:hAnsi="Times New Roman" w:cs="Times New Roman"/>
      <w:snapToGrid w:val="0"/>
      <w:sz w:val="20"/>
      <w:szCs w:val="20"/>
      <w:lang w:eastAsia="ru-RU"/>
    </w:rPr>
  </w:style>
  <w:style w:type="paragraph" w:styleId="ab">
    <w:name w:val="footnote text"/>
    <w:basedOn w:val="a0"/>
    <w:link w:val="ac"/>
    <w:uiPriority w:val="99"/>
    <w:unhideWhenUsed/>
    <w:rsid w:val="007955C5"/>
    <w:pPr>
      <w:spacing w:after="0" w:line="240" w:lineRule="auto"/>
    </w:pPr>
    <w:rPr>
      <w:sz w:val="20"/>
      <w:szCs w:val="20"/>
    </w:rPr>
  </w:style>
  <w:style w:type="character" w:customStyle="1" w:styleId="ac">
    <w:name w:val="Текст сноски Знак"/>
    <w:basedOn w:val="a1"/>
    <w:link w:val="ab"/>
    <w:uiPriority w:val="99"/>
    <w:qFormat/>
    <w:rsid w:val="007955C5"/>
    <w:rPr>
      <w:sz w:val="20"/>
      <w:szCs w:val="20"/>
    </w:rPr>
  </w:style>
  <w:style w:type="character" w:styleId="ad">
    <w:name w:val="footnote reference"/>
    <w:basedOn w:val="a1"/>
    <w:unhideWhenUsed/>
    <w:rsid w:val="007955C5"/>
    <w:rPr>
      <w:vertAlign w:val="superscript"/>
    </w:rPr>
  </w:style>
  <w:style w:type="character" w:customStyle="1" w:styleId="22">
    <w:name w:val="Основной текст (2)"/>
    <w:rsid w:val="007955C5"/>
    <w:rPr>
      <w:rFonts w:ascii="Times New Roman" w:hAnsi="Times New Roman" w:cs="Times New Roman" w:hint="default"/>
      <w:b w:val="0"/>
      <w:bCs w:val="0"/>
      <w:i w:val="0"/>
      <w:iCs w:val="0"/>
      <w:smallCaps w:val="0"/>
      <w:strike w:val="0"/>
      <w:dstrike w:val="0"/>
      <w:color w:val="000000"/>
      <w:spacing w:val="0"/>
      <w:position w:val="0"/>
      <w:u w:val="none"/>
      <w:effect w:val="none"/>
      <w:lang w:eastAsia="ru-RU"/>
    </w:rPr>
  </w:style>
  <w:style w:type="character" w:styleId="ae">
    <w:name w:val="Hyperlink"/>
    <w:unhideWhenUsed/>
    <w:rsid w:val="007955C5"/>
    <w:rPr>
      <w:color w:val="0000FF"/>
      <w:u w:val="single"/>
    </w:rPr>
  </w:style>
  <w:style w:type="paragraph" w:styleId="af">
    <w:name w:val="header"/>
    <w:basedOn w:val="a0"/>
    <w:link w:val="af0"/>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Верхний колонтитул Знак"/>
    <w:basedOn w:val="a1"/>
    <w:link w:val="af"/>
    <w:uiPriority w:val="99"/>
    <w:rsid w:val="007955C5"/>
    <w:rPr>
      <w:rFonts w:ascii="Times New Roman" w:eastAsia="Times New Roman" w:hAnsi="Times New Roman" w:cs="Times New Roman"/>
      <w:sz w:val="20"/>
      <w:szCs w:val="20"/>
      <w:lang w:eastAsia="ru-RU"/>
    </w:rPr>
  </w:style>
  <w:style w:type="paragraph" w:styleId="af1">
    <w:name w:val="footer"/>
    <w:basedOn w:val="a0"/>
    <w:link w:val="af2"/>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2">
    <w:name w:val="Нижний колонтитул Знак"/>
    <w:basedOn w:val="a1"/>
    <w:link w:val="af1"/>
    <w:uiPriority w:val="99"/>
    <w:rsid w:val="007955C5"/>
    <w:rPr>
      <w:rFonts w:ascii="Times New Roman" w:eastAsia="Times New Roman" w:hAnsi="Times New Roman" w:cs="Times New Roman"/>
      <w:sz w:val="20"/>
      <w:szCs w:val="20"/>
      <w:lang w:eastAsia="ru-RU"/>
    </w:rPr>
  </w:style>
  <w:style w:type="character" w:styleId="af3">
    <w:name w:val="page number"/>
    <w:rsid w:val="007955C5"/>
  </w:style>
  <w:style w:type="table" w:styleId="af4">
    <w:name w:val="Table Grid"/>
    <w:basedOn w:val="a2"/>
    <w:uiPriority w:val="59"/>
    <w:rsid w:val="00795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0"/>
    <w:link w:val="af6"/>
    <w:uiPriority w:val="34"/>
    <w:qFormat/>
    <w:rsid w:val="00E92020"/>
    <w:pPr>
      <w:spacing w:after="5" w:line="268" w:lineRule="auto"/>
      <w:ind w:left="720" w:right="7" w:firstLine="698"/>
      <w:contextualSpacing/>
      <w:jc w:val="both"/>
    </w:pPr>
    <w:rPr>
      <w:rFonts w:ascii="Times New Roman" w:eastAsia="Times New Roman" w:hAnsi="Times New Roman" w:cs="Times New Roman"/>
      <w:color w:val="000000"/>
      <w:sz w:val="24"/>
      <w:lang w:eastAsia="ru-RU"/>
    </w:rPr>
  </w:style>
  <w:style w:type="paragraph" w:styleId="af7">
    <w:name w:val="endnote text"/>
    <w:basedOn w:val="a0"/>
    <w:link w:val="af8"/>
    <w:uiPriority w:val="99"/>
    <w:semiHidden/>
    <w:unhideWhenUsed/>
    <w:rsid w:val="00EE04EA"/>
    <w:pPr>
      <w:spacing w:after="0" w:line="240" w:lineRule="auto"/>
    </w:pPr>
    <w:rPr>
      <w:sz w:val="20"/>
      <w:szCs w:val="20"/>
    </w:rPr>
  </w:style>
  <w:style w:type="character" w:customStyle="1" w:styleId="af8">
    <w:name w:val="Текст концевой сноски Знак"/>
    <w:basedOn w:val="a1"/>
    <w:link w:val="af7"/>
    <w:uiPriority w:val="99"/>
    <w:semiHidden/>
    <w:rsid w:val="00EE04EA"/>
    <w:rPr>
      <w:sz w:val="20"/>
      <w:szCs w:val="20"/>
    </w:rPr>
  </w:style>
  <w:style w:type="character" w:styleId="af9">
    <w:name w:val="endnote reference"/>
    <w:basedOn w:val="a1"/>
    <w:uiPriority w:val="99"/>
    <w:semiHidden/>
    <w:unhideWhenUsed/>
    <w:rsid w:val="00EE04EA"/>
    <w:rPr>
      <w:vertAlign w:val="superscript"/>
    </w:rPr>
  </w:style>
  <w:style w:type="paragraph" w:customStyle="1" w:styleId="a">
    <w:name w:val="Заголовок раздела"/>
    <w:basedOn w:val="a0"/>
    <w:rsid w:val="00DB480E"/>
    <w:pPr>
      <w:widowControl w:val="0"/>
      <w:numPr>
        <w:numId w:val="2"/>
      </w:numPr>
      <w:adjustRightInd w:val="0"/>
      <w:spacing w:after="0" w:line="240" w:lineRule="auto"/>
      <w:jc w:val="center"/>
    </w:pPr>
    <w:rPr>
      <w:rFonts w:ascii="Arial" w:eastAsia="Times New Roman" w:hAnsi="Arial" w:cs="Arial"/>
      <w:b/>
      <w:sz w:val="24"/>
      <w:szCs w:val="24"/>
      <w:lang w:eastAsia="ru-RU"/>
    </w:rPr>
  </w:style>
  <w:style w:type="paragraph" w:customStyle="1" w:styleId="2">
    <w:name w:val="Заголовок раздела 2"/>
    <w:basedOn w:val="a0"/>
    <w:rsid w:val="00DB480E"/>
    <w:pPr>
      <w:widowControl w:val="0"/>
      <w:numPr>
        <w:ilvl w:val="1"/>
        <w:numId w:val="2"/>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afa">
    <w:name w:val="Revision"/>
    <w:hidden/>
    <w:uiPriority w:val="99"/>
    <w:semiHidden/>
    <w:rsid w:val="002B38F1"/>
    <w:pPr>
      <w:spacing w:after="0" w:line="240" w:lineRule="auto"/>
    </w:pPr>
  </w:style>
  <w:style w:type="character" w:customStyle="1" w:styleId="ng-star-inserted">
    <w:name w:val="ng-star-inserted"/>
    <w:basedOn w:val="a1"/>
    <w:rsid w:val="007F466F"/>
  </w:style>
  <w:style w:type="paragraph" w:customStyle="1" w:styleId="afb">
    <w:name w:val="Знак"/>
    <w:basedOn w:val="a0"/>
    <w:rsid w:val="005B24E9"/>
    <w:pPr>
      <w:tabs>
        <w:tab w:val="left" w:pos="2160"/>
      </w:tabs>
      <w:bidi/>
      <w:spacing w:before="120" w:after="0" w:line="240" w:lineRule="exact"/>
      <w:jc w:val="both"/>
    </w:pPr>
    <w:rPr>
      <w:rFonts w:ascii="Times New Roman" w:eastAsia="Times New Roman" w:hAnsi="Times New Roman" w:cs="Times New Roman"/>
      <w:sz w:val="24"/>
      <w:szCs w:val="24"/>
      <w:lang w:val="en-US" w:eastAsia="ru-RU" w:bidi="he-IL"/>
    </w:rPr>
  </w:style>
  <w:style w:type="paragraph" w:styleId="afc">
    <w:name w:val="Body Text"/>
    <w:basedOn w:val="a0"/>
    <w:link w:val="afd"/>
    <w:rsid w:val="005B24E9"/>
    <w:pPr>
      <w:spacing w:after="120" w:line="240" w:lineRule="auto"/>
    </w:pPr>
    <w:rPr>
      <w:rFonts w:ascii="Times New Roman" w:eastAsia="Times New Roman" w:hAnsi="Times New Roman" w:cs="Times New Roman"/>
      <w:sz w:val="20"/>
      <w:szCs w:val="20"/>
      <w:lang w:eastAsia="ru-RU"/>
    </w:rPr>
  </w:style>
  <w:style w:type="character" w:customStyle="1" w:styleId="afd">
    <w:name w:val="Основной текст Знак"/>
    <w:basedOn w:val="a1"/>
    <w:link w:val="afc"/>
    <w:rsid w:val="005B24E9"/>
    <w:rPr>
      <w:rFonts w:ascii="Times New Roman" w:eastAsia="Times New Roman" w:hAnsi="Times New Roman" w:cs="Times New Roman"/>
      <w:sz w:val="20"/>
      <w:szCs w:val="20"/>
      <w:lang w:eastAsia="ru-RU"/>
    </w:rPr>
  </w:style>
  <w:style w:type="character" w:customStyle="1" w:styleId="afe">
    <w:name w:val="Обычный (веб) Знак"/>
    <w:link w:val="aff"/>
    <w:qFormat/>
    <w:rsid w:val="00CA6FE2"/>
    <w:rPr>
      <w:rFonts w:ascii="Times New Roman" w:eastAsia="MS Mincho" w:hAnsi="Times New Roman" w:cs="Times New Roman"/>
      <w:sz w:val="24"/>
      <w:szCs w:val="24"/>
      <w:lang w:val="x-none" w:eastAsia="x-none"/>
    </w:rPr>
  </w:style>
  <w:style w:type="character" w:customStyle="1" w:styleId="af6">
    <w:name w:val="Абзац списка Знак"/>
    <w:link w:val="af5"/>
    <w:uiPriority w:val="34"/>
    <w:qFormat/>
    <w:locked/>
    <w:rsid w:val="00CA6FE2"/>
    <w:rPr>
      <w:rFonts w:ascii="Times New Roman" w:eastAsia="Times New Roman" w:hAnsi="Times New Roman" w:cs="Times New Roman"/>
      <w:color w:val="000000"/>
      <w:sz w:val="24"/>
      <w:lang w:eastAsia="ru-RU"/>
    </w:rPr>
  </w:style>
  <w:style w:type="character" w:customStyle="1" w:styleId="12">
    <w:name w:val="Отступ1 Знак"/>
    <w:link w:val="1"/>
    <w:qFormat/>
    <w:rsid w:val="00CA6FE2"/>
    <w:rPr>
      <w:rFonts w:ascii="Arial" w:eastAsia="Times New Roman" w:hAnsi="Arial" w:cs="Times New Roman"/>
      <w:sz w:val="24"/>
      <w:szCs w:val="24"/>
    </w:rPr>
  </w:style>
  <w:style w:type="character" w:customStyle="1" w:styleId="aff0">
    <w:name w:val="Символ сноски"/>
    <w:basedOn w:val="a1"/>
    <w:uiPriority w:val="99"/>
    <w:semiHidden/>
    <w:unhideWhenUsed/>
    <w:qFormat/>
    <w:rsid w:val="00CA6FE2"/>
    <w:rPr>
      <w:vertAlign w:val="superscript"/>
    </w:rPr>
  </w:style>
  <w:style w:type="paragraph" w:styleId="aff">
    <w:name w:val="Normal (Web)"/>
    <w:basedOn w:val="a0"/>
    <w:link w:val="afe"/>
    <w:qFormat/>
    <w:rsid w:val="00CA6FE2"/>
    <w:pPr>
      <w:suppressAutoHyphens/>
      <w:spacing w:beforeAutospacing="1" w:after="0" w:afterAutospacing="1" w:line="240" w:lineRule="auto"/>
    </w:pPr>
    <w:rPr>
      <w:rFonts w:ascii="Times New Roman" w:eastAsia="MS Mincho" w:hAnsi="Times New Roman" w:cs="Times New Roman"/>
      <w:sz w:val="24"/>
      <w:szCs w:val="24"/>
      <w:lang w:val="x-none" w:eastAsia="x-none"/>
    </w:rPr>
  </w:style>
  <w:style w:type="paragraph" w:customStyle="1" w:styleId="1">
    <w:name w:val="Отступ1"/>
    <w:basedOn w:val="a0"/>
    <w:link w:val="12"/>
    <w:qFormat/>
    <w:rsid w:val="00CA6FE2"/>
    <w:pPr>
      <w:numPr>
        <w:numId w:val="6"/>
      </w:numPr>
      <w:tabs>
        <w:tab w:val="left" w:pos="851"/>
      </w:tabs>
      <w:suppressAutoHyphens/>
      <w:spacing w:before="120" w:after="0" w:line="240" w:lineRule="auto"/>
      <w:jc w:val="both"/>
    </w:pPr>
    <w:rPr>
      <w:rFonts w:ascii="Arial" w:eastAsia="Times New Roman" w:hAnsi="Arial" w:cs="Times New Roman"/>
      <w:sz w:val="24"/>
      <w:szCs w:val="24"/>
    </w:rPr>
  </w:style>
  <w:style w:type="paragraph" w:styleId="aff1">
    <w:name w:val="No Spacing"/>
    <w:uiPriority w:val="1"/>
    <w:qFormat/>
    <w:rsid w:val="00CA68A7"/>
    <w:pPr>
      <w:spacing w:after="0" w:line="240" w:lineRule="auto"/>
    </w:pPr>
  </w:style>
  <w:style w:type="character" w:customStyle="1" w:styleId="11">
    <w:name w:val="Заголовок 1 Знак"/>
    <w:basedOn w:val="a1"/>
    <w:link w:val="10"/>
    <w:uiPriority w:val="9"/>
    <w:rsid w:val="005E1979"/>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955C5"/>
  </w:style>
  <w:style w:type="paragraph" w:styleId="10">
    <w:name w:val="heading 1"/>
    <w:basedOn w:val="a0"/>
    <w:next w:val="a0"/>
    <w:link w:val="11"/>
    <w:uiPriority w:val="9"/>
    <w:qFormat/>
    <w:rsid w:val="005E19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link w:val="21"/>
    <w:uiPriority w:val="9"/>
    <w:qFormat/>
    <w:rsid w:val="007955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link w:val="30"/>
    <w:uiPriority w:val="9"/>
    <w:qFormat/>
    <w:rsid w:val="007955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0"/>
    <w:uiPriority w:val="9"/>
    <w:rsid w:val="007955C5"/>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rsid w:val="007955C5"/>
    <w:rPr>
      <w:rFonts w:ascii="Times New Roman" w:eastAsia="Times New Roman" w:hAnsi="Times New Roman" w:cs="Times New Roman"/>
      <w:b/>
      <w:bCs/>
      <w:sz w:val="27"/>
      <w:szCs w:val="27"/>
      <w:lang w:eastAsia="ru-RU"/>
    </w:rPr>
  </w:style>
  <w:style w:type="character" w:customStyle="1" w:styleId="paragraphtext">
    <w:name w:val="paragraphtext"/>
    <w:basedOn w:val="a1"/>
    <w:rsid w:val="007955C5"/>
  </w:style>
  <w:style w:type="paragraph" w:styleId="a4">
    <w:name w:val="Balloon Text"/>
    <w:basedOn w:val="a0"/>
    <w:link w:val="a5"/>
    <w:uiPriority w:val="99"/>
    <w:semiHidden/>
    <w:unhideWhenUsed/>
    <w:rsid w:val="007955C5"/>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7955C5"/>
    <w:rPr>
      <w:rFonts w:ascii="Segoe UI" w:hAnsi="Segoe UI" w:cs="Segoe UI"/>
      <w:sz w:val="18"/>
      <w:szCs w:val="18"/>
    </w:rPr>
  </w:style>
  <w:style w:type="character" w:styleId="a6">
    <w:name w:val="annotation reference"/>
    <w:aliases w:val="текст примечания"/>
    <w:basedOn w:val="a1"/>
    <w:unhideWhenUsed/>
    <w:rsid w:val="007955C5"/>
    <w:rPr>
      <w:sz w:val="16"/>
      <w:szCs w:val="16"/>
    </w:rPr>
  </w:style>
  <w:style w:type="paragraph" w:styleId="a7">
    <w:name w:val="annotation text"/>
    <w:basedOn w:val="a0"/>
    <w:link w:val="a8"/>
    <w:uiPriority w:val="99"/>
    <w:semiHidden/>
    <w:unhideWhenUsed/>
    <w:rsid w:val="007955C5"/>
    <w:pPr>
      <w:spacing w:line="240" w:lineRule="auto"/>
    </w:pPr>
    <w:rPr>
      <w:sz w:val="20"/>
      <w:szCs w:val="20"/>
    </w:rPr>
  </w:style>
  <w:style w:type="character" w:customStyle="1" w:styleId="a8">
    <w:name w:val="Текст примечания Знак"/>
    <w:basedOn w:val="a1"/>
    <w:link w:val="a7"/>
    <w:uiPriority w:val="99"/>
    <w:semiHidden/>
    <w:rsid w:val="007955C5"/>
    <w:rPr>
      <w:sz w:val="20"/>
      <w:szCs w:val="20"/>
    </w:rPr>
  </w:style>
  <w:style w:type="paragraph" w:styleId="a9">
    <w:name w:val="annotation subject"/>
    <w:basedOn w:val="a7"/>
    <w:next w:val="a7"/>
    <w:link w:val="aa"/>
    <w:uiPriority w:val="99"/>
    <w:semiHidden/>
    <w:unhideWhenUsed/>
    <w:rsid w:val="007955C5"/>
    <w:rPr>
      <w:b/>
      <w:bCs/>
    </w:rPr>
  </w:style>
  <w:style w:type="character" w:customStyle="1" w:styleId="aa">
    <w:name w:val="Тема примечания Знак"/>
    <w:basedOn w:val="a8"/>
    <w:link w:val="a9"/>
    <w:uiPriority w:val="99"/>
    <w:semiHidden/>
    <w:rsid w:val="007955C5"/>
    <w:rPr>
      <w:b/>
      <w:bCs/>
      <w:sz w:val="20"/>
      <w:szCs w:val="20"/>
    </w:rPr>
  </w:style>
  <w:style w:type="paragraph" w:customStyle="1" w:styleId="Normal1">
    <w:name w:val="Normal1"/>
    <w:rsid w:val="007955C5"/>
    <w:pPr>
      <w:spacing w:after="0" w:line="240" w:lineRule="auto"/>
    </w:pPr>
    <w:rPr>
      <w:rFonts w:ascii="Times New Roman" w:eastAsia="Times New Roman" w:hAnsi="Times New Roman" w:cs="Times New Roman"/>
      <w:snapToGrid w:val="0"/>
      <w:sz w:val="20"/>
      <w:szCs w:val="20"/>
      <w:lang w:eastAsia="ru-RU"/>
    </w:rPr>
  </w:style>
  <w:style w:type="paragraph" w:styleId="ab">
    <w:name w:val="footnote text"/>
    <w:basedOn w:val="a0"/>
    <w:link w:val="ac"/>
    <w:uiPriority w:val="99"/>
    <w:unhideWhenUsed/>
    <w:rsid w:val="007955C5"/>
    <w:pPr>
      <w:spacing w:after="0" w:line="240" w:lineRule="auto"/>
    </w:pPr>
    <w:rPr>
      <w:sz w:val="20"/>
      <w:szCs w:val="20"/>
    </w:rPr>
  </w:style>
  <w:style w:type="character" w:customStyle="1" w:styleId="ac">
    <w:name w:val="Текст сноски Знак"/>
    <w:basedOn w:val="a1"/>
    <w:link w:val="ab"/>
    <w:uiPriority w:val="99"/>
    <w:qFormat/>
    <w:rsid w:val="007955C5"/>
    <w:rPr>
      <w:sz w:val="20"/>
      <w:szCs w:val="20"/>
    </w:rPr>
  </w:style>
  <w:style w:type="character" w:styleId="ad">
    <w:name w:val="footnote reference"/>
    <w:basedOn w:val="a1"/>
    <w:unhideWhenUsed/>
    <w:rsid w:val="007955C5"/>
    <w:rPr>
      <w:vertAlign w:val="superscript"/>
    </w:rPr>
  </w:style>
  <w:style w:type="character" w:customStyle="1" w:styleId="22">
    <w:name w:val="Основной текст (2)"/>
    <w:rsid w:val="007955C5"/>
    <w:rPr>
      <w:rFonts w:ascii="Times New Roman" w:hAnsi="Times New Roman" w:cs="Times New Roman" w:hint="default"/>
      <w:b w:val="0"/>
      <w:bCs w:val="0"/>
      <w:i w:val="0"/>
      <w:iCs w:val="0"/>
      <w:smallCaps w:val="0"/>
      <w:strike w:val="0"/>
      <w:dstrike w:val="0"/>
      <w:color w:val="000000"/>
      <w:spacing w:val="0"/>
      <w:position w:val="0"/>
      <w:u w:val="none"/>
      <w:effect w:val="none"/>
      <w:lang w:eastAsia="ru-RU"/>
    </w:rPr>
  </w:style>
  <w:style w:type="character" w:styleId="ae">
    <w:name w:val="Hyperlink"/>
    <w:unhideWhenUsed/>
    <w:rsid w:val="007955C5"/>
    <w:rPr>
      <w:color w:val="0000FF"/>
      <w:u w:val="single"/>
    </w:rPr>
  </w:style>
  <w:style w:type="paragraph" w:styleId="af">
    <w:name w:val="header"/>
    <w:basedOn w:val="a0"/>
    <w:link w:val="af0"/>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Верхний колонтитул Знак"/>
    <w:basedOn w:val="a1"/>
    <w:link w:val="af"/>
    <w:uiPriority w:val="99"/>
    <w:rsid w:val="007955C5"/>
    <w:rPr>
      <w:rFonts w:ascii="Times New Roman" w:eastAsia="Times New Roman" w:hAnsi="Times New Roman" w:cs="Times New Roman"/>
      <w:sz w:val="20"/>
      <w:szCs w:val="20"/>
      <w:lang w:eastAsia="ru-RU"/>
    </w:rPr>
  </w:style>
  <w:style w:type="paragraph" w:styleId="af1">
    <w:name w:val="footer"/>
    <w:basedOn w:val="a0"/>
    <w:link w:val="af2"/>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2">
    <w:name w:val="Нижний колонтитул Знак"/>
    <w:basedOn w:val="a1"/>
    <w:link w:val="af1"/>
    <w:uiPriority w:val="99"/>
    <w:rsid w:val="007955C5"/>
    <w:rPr>
      <w:rFonts w:ascii="Times New Roman" w:eastAsia="Times New Roman" w:hAnsi="Times New Roman" w:cs="Times New Roman"/>
      <w:sz w:val="20"/>
      <w:szCs w:val="20"/>
      <w:lang w:eastAsia="ru-RU"/>
    </w:rPr>
  </w:style>
  <w:style w:type="character" w:styleId="af3">
    <w:name w:val="page number"/>
    <w:rsid w:val="007955C5"/>
  </w:style>
  <w:style w:type="table" w:styleId="af4">
    <w:name w:val="Table Grid"/>
    <w:basedOn w:val="a2"/>
    <w:uiPriority w:val="59"/>
    <w:rsid w:val="00795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0"/>
    <w:link w:val="af6"/>
    <w:uiPriority w:val="34"/>
    <w:qFormat/>
    <w:rsid w:val="00E92020"/>
    <w:pPr>
      <w:spacing w:after="5" w:line="268" w:lineRule="auto"/>
      <w:ind w:left="720" w:right="7" w:firstLine="698"/>
      <w:contextualSpacing/>
      <w:jc w:val="both"/>
    </w:pPr>
    <w:rPr>
      <w:rFonts w:ascii="Times New Roman" w:eastAsia="Times New Roman" w:hAnsi="Times New Roman" w:cs="Times New Roman"/>
      <w:color w:val="000000"/>
      <w:sz w:val="24"/>
      <w:lang w:eastAsia="ru-RU"/>
    </w:rPr>
  </w:style>
  <w:style w:type="paragraph" w:styleId="af7">
    <w:name w:val="endnote text"/>
    <w:basedOn w:val="a0"/>
    <w:link w:val="af8"/>
    <w:uiPriority w:val="99"/>
    <w:semiHidden/>
    <w:unhideWhenUsed/>
    <w:rsid w:val="00EE04EA"/>
    <w:pPr>
      <w:spacing w:after="0" w:line="240" w:lineRule="auto"/>
    </w:pPr>
    <w:rPr>
      <w:sz w:val="20"/>
      <w:szCs w:val="20"/>
    </w:rPr>
  </w:style>
  <w:style w:type="character" w:customStyle="1" w:styleId="af8">
    <w:name w:val="Текст концевой сноски Знак"/>
    <w:basedOn w:val="a1"/>
    <w:link w:val="af7"/>
    <w:uiPriority w:val="99"/>
    <w:semiHidden/>
    <w:rsid w:val="00EE04EA"/>
    <w:rPr>
      <w:sz w:val="20"/>
      <w:szCs w:val="20"/>
    </w:rPr>
  </w:style>
  <w:style w:type="character" w:styleId="af9">
    <w:name w:val="endnote reference"/>
    <w:basedOn w:val="a1"/>
    <w:uiPriority w:val="99"/>
    <w:semiHidden/>
    <w:unhideWhenUsed/>
    <w:rsid w:val="00EE04EA"/>
    <w:rPr>
      <w:vertAlign w:val="superscript"/>
    </w:rPr>
  </w:style>
  <w:style w:type="paragraph" w:customStyle="1" w:styleId="a">
    <w:name w:val="Заголовок раздела"/>
    <w:basedOn w:val="a0"/>
    <w:rsid w:val="00DB480E"/>
    <w:pPr>
      <w:widowControl w:val="0"/>
      <w:numPr>
        <w:numId w:val="2"/>
      </w:numPr>
      <w:adjustRightInd w:val="0"/>
      <w:spacing w:after="0" w:line="240" w:lineRule="auto"/>
      <w:jc w:val="center"/>
    </w:pPr>
    <w:rPr>
      <w:rFonts w:ascii="Arial" w:eastAsia="Times New Roman" w:hAnsi="Arial" w:cs="Arial"/>
      <w:b/>
      <w:sz w:val="24"/>
      <w:szCs w:val="24"/>
      <w:lang w:eastAsia="ru-RU"/>
    </w:rPr>
  </w:style>
  <w:style w:type="paragraph" w:customStyle="1" w:styleId="2">
    <w:name w:val="Заголовок раздела 2"/>
    <w:basedOn w:val="a0"/>
    <w:rsid w:val="00DB480E"/>
    <w:pPr>
      <w:widowControl w:val="0"/>
      <w:numPr>
        <w:ilvl w:val="1"/>
        <w:numId w:val="2"/>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afa">
    <w:name w:val="Revision"/>
    <w:hidden/>
    <w:uiPriority w:val="99"/>
    <w:semiHidden/>
    <w:rsid w:val="002B38F1"/>
    <w:pPr>
      <w:spacing w:after="0" w:line="240" w:lineRule="auto"/>
    </w:pPr>
  </w:style>
  <w:style w:type="character" w:customStyle="1" w:styleId="ng-star-inserted">
    <w:name w:val="ng-star-inserted"/>
    <w:basedOn w:val="a1"/>
    <w:rsid w:val="007F466F"/>
  </w:style>
  <w:style w:type="paragraph" w:customStyle="1" w:styleId="afb">
    <w:name w:val="Знак"/>
    <w:basedOn w:val="a0"/>
    <w:rsid w:val="005B24E9"/>
    <w:pPr>
      <w:tabs>
        <w:tab w:val="left" w:pos="2160"/>
      </w:tabs>
      <w:bidi/>
      <w:spacing w:before="120" w:after="0" w:line="240" w:lineRule="exact"/>
      <w:jc w:val="both"/>
    </w:pPr>
    <w:rPr>
      <w:rFonts w:ascii="Times New Roman" w:eastAsia="Times New Roman" w:hAnsi="Times New Roman" w:cs="Times New Roman"/>
      <w:sz w:val="24"/>
      <w:szCs w:val="24"/>
      <w:lang w:val="en-US" w:eastAsia="ru-RU" w:bidi="he-IL"/>
    </w:rPr>
  </w:style>
  <w:style w:type="paragraph" w:styleId="afc">
    <w:name w:val="Body Text"/>
    <w:basedOn w:val="a0"/>
    <w:link w:val="afd"/>
    <w:rsid w:val="005B24E9"/>
    <w:pPr>
      <w:spacing w:after="120" w:line="240" w:lineRule="auto"/>
    </w:pPr>
    <w:rPr>
      <w:rFonts w:ascii="Times New Roman" w:eastAsia="Times New Roman" w:hAnsi="Times New Roman" w:cs="Times New Roman"/>
      <w:sz w:val="20"/>
      <w:szCs w:val="20"/>
      <w:lang w:eastAsia="ru-RU"/>
    </w:rPr>
  </w:style>
  <w:style w:type="character" w:customStyle="1" w:styleId="afd">
    <w:name w:val="Основной текст Знак"/>
    <w:basedOn w:val="a1"/>
    <w:link w:val="afc"/>
    <w:rsid w:val="005B24E9"/>
    <w:rPr>
      <w:rFonts w:ascii="Times New Roman" w:eastAsia="Times New Roman" w:hAnsi="Times New Roman" w:cs="Times New Roman"/>
      <w:sz w:val="20"/>
      <w:szCs w:val="20"/>
      <w:lang w:eastAsia="ru-RU"/>
    </w:rPr>
  </w:style>
  <w:style w:type="character" w:customStyle="1" w:styleId="afe">
    <w:name w:val="Обычный (веб) Знак"/>
    <w:link w:val="aff"/>
    <w:qFormat/>
    <w:rsid w:val="00CA6FE2"/>
    <w:rPr>
      <w:rFonts w:ascii="Times New Roman" w:eastAsia="MS Mincho" w:hAnsi="Times New Roman" w:cs="Times New Roman"/>
      <w:sz w:val="24"/>
      <w:szCs w:val="24"/>
      <w:lang w:val="x-none" w:eastAsia="x-none"/>
    </w:rPr>
  </w:style>
  <w:style w:type="character" w:customStyle="1" w:styleId="af6">
    <w:name w:val="Абзац списка Знак"/>
    <w:link w:val="af5"/>
    <w:uiPriority w:val="34"/>
    <w:qFormat/>
    <w:locked/>
    <w:rsid w:val="00CA6FE2"/>
    <w:rPr>
      <w:rFonts w:ascii="Times New Roman" w:eastAsia="Times New Roman" w:hAnsi="Times New Roman" w:cs="Times New Roman"/>
      <w:color w:val="000000"/>
      <w:sz w:val="24"/>
      <w:lang w:eastAsia="ru-RU"/>
    </w:rPr>
  </w:style>
  <w:style w:type="character" w:customStyle="1" w:styleId="12">
    <w:name w:val="Отступ1 Знак"/>
    <w:link w:val="1"/>
    <w:qFormat/>
    <w:rsid w:val="00CA6FE2"/>
    <w:rPr>
      <w:rFonts w:ascii="Arial" w:eastAsia="Times New Roman" w:hAnsi="Arial" w:cs="Times New Roman"/>
      <w:sz w:val="24"/>
      <w:szCs w:val="24"/>
    </w:rPr>
  </w:style>
  <w:style w:type="character" w:customStyle="1" w:styleId="aff0">
    <w:name w:val="Символ сноски"/>
    <w:basedOn w:val="a1"/>
    <w:uiPriority w:val="99"/>
    <w:semiHidden/>
    <w:unhideWhenUsed/>
    <w:qFormat/>
    <w:rsid w:val="00CA6FE2"/>
    <w:rPr>
      <w:vertAlign w:val="superscript"/>
    </w:rPr>
  </w:style>
  <w:style w:type="paragraph" w:styleId="aff">
    <w:name w:val="Normal (Web)"/>
    <w:basedOn w:val="a0"/>
    <w:link w:val="afe"/>
    <w:qFormat/>
    <w:rsid w:val="00CA6FE2"/>
    <w:pPr>
      <w:suppressAutoHyphens/>
      <w:spacing w:beforeAutospacing="1" w:after="0" w:afterAutospacing="1" w:line="240" w:lineRule="auto"/>
    </w:pPr>
    <w:rPr>
      <w:rFonts w:ascii="Times New Roman" w:eastAsia="MS Mincho" w:hAnsi="Times New Roman" w:cs="Times New Roman"/>
      <w:sz w:val="24"/>
      <w:szCs w:val="24"/>
      <w:lang w:val="x-none" w:eastAsia="x-none"/>
    </w:rPr>
  </w:style>
  <w:style w:type="paragraph" w:customStyle="1" w:styleId="1">
    <w:name w:val="Отступ1"/>
    <w:basedOn w:val="a0"/>
    <w:link w:val="12"/>
    <w:qFormat/>
    <w:rsid w:val="00CA6FE2"/>
    <w:pPr>
      <w:numPr>
        <w:numId w:val="6"/>
      </w:numPr>
      <w:tabs>
        <w:tab w:val="left" w:pos="851"/>
      </w:tabs>
      <w:suppressAutoHyphens/>
      <w:spacing w:before="120" w:after="0" w:line="240" w:lineRule="auto"/>
      <w:jc w:val="both"/>
    </w:pPr>
    <w:rPr>
      <w:rFonts w:ascii="Arial" w:eastAsia="Times New Roman" w:hAnsi="Arial" w:cs="Times New Roman"/>
      <w:sz w:val="24"/>
      <w:szCs w:val="24"/>
    </w:rPr>
  </w:style>
  <w:style w:type="paragraph" w:styleId="aff1">
    <w:name w:val="No Spacing"/>
    <w:uiPriority w:val="1"/>
    <w:qFormat/>
    <w:rsid w:val="00CA68A7"/>
    <w:pPr>
      <w:spacing w:after="0" w:line="240" w:lineRule="auto"/>
    </w:pPr>
  </w:style>
  <w:style w:type="character" w:customStyle="1" w:styleId="11">
    <w:name w:val="Заголовок 1 Знак"/>
    <w:basedOn w:val="a1"/>
    <w:link w:val="10"/>
    <w:uiPriority w:val="9"/>
    <w:rsid w:val="005E197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86250">
      <w:bodyDiv w:val="1"/>
      <w:marLeft w:val="0"/>
      <w:marRight w:val="0"/>
      <w:marTop w:val="0"/>
      <w:marBottom w:val="0"/>
      <w:divBdr>
        <w:top w:val="none" w:sz="0" w:space="0" w:color="auto"/>
        <w:left w:val="none" w:sz="0" w:space="0" w:color="auto"/>
        <w:bottom w:val="none" w:sz="0" w:space="0" w:color="auto"/>
        <w:right w:val="none" w:sz="0" w:space="0" w:color="auto"/>
      </w:divBdr>
      <w:divsChild>
        <w:div w:id="645551141">
          <w:marLeft w:val="0"/>
          <w:marRight w:val="0"/>
          <w:marTop w:val="0"/>
          <w:marBottom w:val="0"/>
          <w:divBdr>
            <w:top w:val="none" w:sz="0" w:space="0" w:color="auto"/>
            <w:left w:val="none" w:sz="0" w:space="0" w:color="auto"/>
            <w:bottom w:val="none" w:sz="0" w:space="0" w:color="auto"/>
            <w:right w:val="none" w:sz="0" w:space="0" w:color="auto"/>
          </w:divBdr>
        </w:div>
        <w:div w:id="974601023">
          <w:marLeft w:val="0"/>
          <w:marRight w:val="0"/>
          <w:marTop w:val="0"/>
          <w:marBottom w:val="0"/>
          <w:divBdr>
            <w:top w:val="none" w:sz="0" w:space="0" w:color="auto"/>
            <w:left w:val="none" w:sz="0" w:space="0" w:color="auto"/>
            <w:bottom w:val="none" w:sz="0" w:space="0" w:color="auto"/>
            <w:right w:val="none" w:sz="0" w:space="0" w:color="auto"/>
          </w:divBdr>
        </w:div>
      </w:divsChild>
    </w:div>
    <w:div w:id="198589179">
      <w:bodyDiv w:val="1"/>
      <w:marLeft w:val="0"/>
      <w:marRight w:val="0"/>
      <w:marTop w:val="0"/>
      <w:marBottom w:val="0"/>
      <w:divBdr>
        <w:top w:val="none" w:sz="0" w:space="0" w:color="auto"/>
        <w:left w:val="none" w:sz="0" w:space="0" w:color="auto"/>
        <w:bottom w:val="none" w:sz="0" w:space="0" w:color="auto"/>
        <w:right w:val="none" w:sz="0" w:space="0" w:color="auto"/>
      </w:divBdr>
      <w:divsChild>
        <w:div w:id="1178423065">
          <w:marLeft w:val="0"/>
          <w:marRight w:val="0"/>
          <w:marTop w:val="0"/>
          <w:marBottom w:val="0"/>
          <w:divBdr>
            <w:top w:val="none" w:sz="0" w:space="0" w:color="auto"/>
            <w:left w:val="none" w:sz="0" w:space="0" w:color="auto"/>
            <w:bottom w:val="none" w:sz="0" w:space="0" w:color="auto"/>
            <w:right w:val="none" w:sz="0" w:space="0" w:color="auto"/>
          </w:divBdr>
          <w:divsChild>
            <w:div w:id="163711275">
              <w:marLeft w:val="0"/>
              <w:marRight w:val="0"/>
              <w:marTop w:val="0"/>
              <w:marBottom w:val="0"/>
              <w:divBdr>
                <w:top w:val="none" w:sz="0" w:space="0" w:color="auto"/>
                <w:left w:val="none" w:sz="0" w:space="0" w:color="auto"/>
                <w:bottom w:val="none" w:sz="0" w:space="0" w:color="auto"/>
                <w:right w:val="none" w:sz="0" w:space="0" w:color="auto"/>
              </w:divBdr>
            </w:div>
          </w:divsChild>
        </w:div>
        <w:div w:id="293827059">
          <w:marLeft w:val="0"/>
          <w:marRight w:val="0"/>
          <w:marTop w:val="0"/>
          <w:marBottom w:val="0"/>
          <w:divBdr>
            <w:top w:val="none" w:sz="0" w:space="0" w:color="auto"/>
            <w:left w:val="none" w:sz="0" w:space="0" w:color="auto"/>
            <w:bottom w:val="none" w:sz="0" w:space="0" w:color="auto"/>
            <w:right w:val="none" w:sz="0" w:space="0" w:color="auto"/>
          </w:divBdr>
          <w:divsChild>
            <w:div w:id="108741220">
              <w:marLeft w:val="0"/>
              <w:marRight w:val="0"/>
              <w:marTop w:val="0"/>
              <w:marBottom w:val="0"/>
              <w:divBdr>
                <w:top w:val="none" w:sz="0" w:space="0" w:color="auto"/>
                <w:left w:val="none" w:sz="0" w:space="0" w:color="auto"/>
                <w:bottom w:val="none" w:sz="0" w:space="0" w:color="auto"/>
                <w:right w:val="none" w:sz="0" w:space="0" w:color="auto"/>
              </w:divBdr>
            </w:div>
          </w:divsChild>
        </w:div>
        <w:div w:id="604508011">
          <w:marLeft w:val="0"/>
          <w:marRight w:val="0"/>
          <w:marTop w:val="0"/>
          <w:marBottom w:val="0"/>
          <w:divBdr>
            <w:top w:val="none" w:sz="0" w:space="0" w:color="auto"/>
            <w:left w:val="none" w:sz="0" w:space="0" w:color="auto"/>
            <w:bottom w:val="none" w:sz="0" w:space="0" w:color="auto"/>
            <w:right w:val="none" w:sz="0" w:space="0" w:color="auto"/>
          </w:divBdr>
          <w:divsChild>
            <w:div w:id="825631344">
              <w:marLeft w:val="0"/>
              <w:marRight w:val="0"/>
              <w:marTop w:val="0"/>
              <w:marBottom w:val="0"/>
              <w:divBdr>
                <w:top w:val="none" w:sz="0" w:space="0" w:color="auto"/>
                <w:left w:val="none" w:sz="0" w:space="0" w:color="auto"/>
                <w:bottom w:val="none" w:sz="0" w:space="0" w:color="auto"/>
                <w:right w:val="none" w:sz="0" w:space="0" w:color="auto"/>
              </w:divBdr>
            </w:div>
          </w:divsChild>
        </w:div>
        <w:div w:id="541212587">
          <w:marLeft w:val="0"/>
          <w:marRight w:val="0"/>
          <w:marTop w:val="0"/>
          <w:marBottom w:val="0"/>
          <w:divBdr>
            <w:top w:val="none" w:sz="0" w:space="0" w:color="auto"/>
            <w:left w:val="none" w:sz="0" w:space="0" w:color="auto"/>
            <w:bottom w:val="none" w:sz="0" w:space="0" w:color="auto"/>
            <w:right w:val="none" w:sz="0" w:space="0" w:color="auto"/>
          </w:divBdr>
          <w:divsChild>
            <w:div w:id="4202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46093">
      <w:bodyDiv w:val="1"/>
      <w:marLeft w:val="0"/>
      <w:marRight w:val="0"/>
      <w:marTop w:val="0"/>
      <w:marBottom w:val="0"/>
      <w:divBdr>
        <w:top w:val="none" w:sz="0" w:space="0" w:color="auto"/>
        <w:left w:val="none" w:sz="0" w:space="0" w:color="auto"/>
        <w:bottom w:val="none" w:sz="0" w:space="0" w:color="auto"/>
        <w:right w:val="none" w:sz="0" w:space="0" w:color="auto"/>
      </w:divBdr>
      <w:divsChild>
        <w:div w:id="1026061865">
          <w:marLeft w:val="0"/>
          <w:marRight w:val="0"/>
          <w:marTop w:val="0"/>
          <w:marBottom w:val="0"/>
          <w:divBdr>
            <w:top w:val="none" w:sz="0" w:space="0" w:color="auto"/>
            <w:left w:val="none" w:sz="0" w:space="0" w:color="auto"/>
            <w:bottom w:val="none" w:sz="0" w:space="0" w:color="auto"/>
            <w:right w:val="none" w:sz="0" w:space="0" w:color="auto"/>
          </w:divBdr>
        </w:div>
        <w:div w:id="928074665">
          <w:marLeft w:val="0"/>
          <w:marRight w:val="0"/>
          <w:marTop w:val="0"/>
          <w:marBottom w:val="0"/>
          <w:divBdr>
            <w:top w:val="none" w:sz="0" w:space="0" w:color="auto"/>
            <w:left w:val="none" w:sz="0" w:space="0" w:color="auto"/>
            <w:bottom w:val="none" w:sz="0" w:space="0" w:color="auto"/>
            <w:right w:val="none" w:sz="0" w:space="0" w:color="auto"/>
          </w:divBdr>
        </w:div>
      </w:divsChild>
    </w:div>
    <w:div w:id="988091940">
      <w:bodyDiv w:val="1"/>
      <w:marLeft w:val="0"/>
      <w:marRight w:val="0"/>
      <w:marTop w:val="0"/>
      <w:marBottom w:val="0"/>
      <w:divBdr>
        <w:top w:val="none" w:sz="0" w:space="0" w:color="auto"/>
        <w:left w:val="none" w:sz="0" w:space="0" w:color="auto"/>
        <w:bottom w:val="none" w:sz="0" w:space="0" w:color="auto"/>
        <w:right w:val="none" w:sz="0" w:space="0" w:color="auto"/>
      </w:divBdr>
      <w:divsChild>
        <w:div w:id="1894197253">
          <w:marLeft w:val="0"/>
          <w:marRight w:val="0"/>
          <w:marTop w:val="0"/>
          <w:marBottom w:val="0"/>
          <w:divBdr>
            <w:top w:val="none" w:sz="0" w:space="0" w:color="auto"/>
            <w:left w:val="none" w:sz="0" w:space="0" w:color="auto"/>
            <w:bottom w:val="none" w:sz="0" w:space="0" w:color="auto"/>
            <w:right w:val="none" w:sz="0" w:space="0" w:color="auto"/>
          </w:divBdr>
        </w:div>
        <w:div w:id="1634090597">
          <w:marLeft w:val="0"/>
          <w:marRight w:val="0"/>
          <w:marTop w:val="0"/>
          <w:marBottom w:val="0"/>
          <w:divBdr>
            <w:top w:val="none" w:sz="0" w:space="0" w:color="auto"/>
            <w:left w:val="none" w:sz="0" w:space="0" w:color="auto"/>
            <w:bottom w:val="none" w:sz="0" w:space="0" w:color="auto"/>
            <w:right w:val="none" w:sz="0" w:space="0" w:color="auto"/>
          </w:divBdr>
        </w:div>
      </w:divsChild>
    </w:div>
    <w:div w:id="1072849347">
      <w:bodyDiv w:val="1"/>
      <w:marLeft w:val="0"/>
      <w:marRight w:val="0"/>
      <w:marTop w:val="0"/>
      <w:marBottom w:val="0"/>
      <w:divBdr>
        <w:top w:val="none" w:sz="0" w:space="0" w:color="auto"/>
        <w:left w:val="none" w:sz="0" w:space="0" w:color="auto"/>
        <w:bottom w:val="none" w:sz="0" w:space="0" w:color="auto"/>
        <w:right w:val="none" w:sz="0" w:space="0" w:color="auto"/>
      </w:divBdr>
      <w:divsChild>
        <w:div w:id="1939827273">
          <w:marLeft w:val="0"/>
          <w:marRight w:val="0"/>
          <w:marTop w:val="0"/>
          <w:marBottom w:val="0"/>
          <w:divBdr>
            <w:top w:val="none" w:sz="0" w:space="0" w:color="auto"/>
            <w:left w:val="none" w:sz="0" w:space="0" w:color="auto"/>
            <w:bottom w:val="none" w:sz="0" w:space="0" w:color="auto"/>
            <w:right w:val="none" w:sz="0" w:space="0" w:color="auto"/>
          </w:divBdr>
          <w:divsChild>
            <w:div w:id="269706797">
              <w:marLeft w:val="0"/>
              <w:marRight w:val="0"/>
              <w:marTop w:val="0"/>
              <w:marBottom w:val="0"/>
              <w:divBdr>
                <w:top w:val="none" w:sz="0" w:space="0" w:color="auto"/>
                <w:left w:val="none" w:sz="0" w:space="0" w:color="auto"/>
                <w:bottom w:val="none" w:sz="0" w:space="0" w:color="auto"/>
                <w:right w:val="none" w:sz="0" w:space="0" w:color="auto"/>
              </w:divBdr>
            </w:div>
          </w:divsChild>
        </w:div>
        <w:div w:id="955328096">
          <w:marLeft w:val="0"/>
          <w:marRight w:val="0"/>
          <w:marTop w:val="0"/>
          <w:marBottom w:val="0"/>
          <w:divBdr>
            <w:top w:val="none" w:sz="0" w:space="0" w:color="auto"/>
            <w:left w:val="none" w:sz="0" w:space="0" w:color="auto"/>
            <w:bottom w:val="none" w:sz="0" w:space="0" w:color="auto"/>
            <w:right w:val="none" w:sz="0" w:space="0" w:color="auto"/>
          </w:divBdr>
          <w:divsChild>
            <w:div w:id="21975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32449">
      <w:bodyDiv w:val="1"/>
      <w:marLeft w:val="0"/>
      <w:marRight w:val="0"/>
      <w:marTop w:val="0"/>
      <w:marBottom w:val="0"/>
      <w:divBdr>
        <w:top w:val="none" w:sz="0" w:space="0" w:color="auto"/>
        <w:left w:val="none" w:sz="0" w:space="0" w:color="auto"/>
        <w:bottom w:val="none" w:sz="0" w:space="0" w:color="auto"/>
        <w:right w:val="none" w:sz="0" w:space="0" w:color="auto"/>
      </w:divBdr>
      <w:divsChild>
        <w:div w:id="799808800">
          <w:marLeft w:val="0"/>
          <w:marRight w:val="0"/>
          <w:marTop w:val="0"/>
          <w:marBottom w:val="0"/>
          <w:divBdr>
            <w:top w:val="none" w:sz="0" w:space="0" w:color="auto"/>
            <w:left w:val="none" w:sz="0" w:space="0" w:color="auto"/>
            <w:bottom w:val="none" w:sz="0" w:space="0" w:color="auto"/>
            <w:right w:val="none" w:sz="0" w:space="0" w:color="auto"/>
          </w:divBdr>
          <w:divsChild>
            <w:div w:id="482697094">
              <w:marLeft w:val="0"/>
              <w:marRight w:val="0"/>
              <w:marTop w:val="0"/>
              <w:marBottom w:val="0"/>
              <w:divBdr>
                <w:top w:val="none" w:sz="0" w:space="0" w:color="auto"/>
                <w:left w:val="none" w:sz="0" w:space="0" w:color="auto"/>
                <w:bottom w:val="none" w:sz="0" w:space="0" w:color="auto"/>
                <w:right w:val="none" w:sz="0" w:space="0" w:color="auto"/>
              </w:divBdr>
              <w:divsChild>
                <w:div w:id="2041204869">
                  <w:marLeft w:val="0"/>
                  <w:marRight w:val="0"/>
                  <w:marTop w:val="0"/>
                  <w:marBottom w:val="150"/>
                  <w:divBdr>
                    <w:top w:val="none" w:sz="0" w:space="0" w:color="auto"/>
                    <w:left w:val="none" w:sz="0" w:space="0" w:color="auto"/>
                    <w:bottom w:val="none" w:sz="0" w:space="0" w:color="auto"/>
                    <w:right w:val="none" w:sz="0" w:space="0" w:color="auto"/>
                  </w:divBdr>
                  <w:divsChild>
                    <w:div w:id="1898082889">
                      <w:marLeft w:val="0"/>
                      <w:marRight w:val="0"/>
                      <w:marTop w:val="0"/>
                      <w:marBottom w:val="0"/>
                      <w:divBdr>
                        <w:top w:val="none" w:sz="0" w:space="0" w:color="auto"/>
                        <w:left w:val="none" w:sz="0" w:space="0" w:color="auto"/>
                        <w:bottom w:val="none" w:sz="0" w:space="0" w:color="auto"/>
                        <w:right w:val="none" w:sz="0" w:space="0" w:color="auto"/>
                      </w:divBdr>
                      <w:divsChild>
                        <w:div w:id="171299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386734">
          <w:marLeft w:val="0"/>
          <w:marRight w:val="0"/>
          <w:marTop w:val="0"/>
          <w:marBottom w:val="0"/>
          <w:divBdr>
            <w:top w:val="none" w:sz="0" w:space="0" w:color="auto"/>
            <w:left w:val="none" w:sz="0" w:space="0" w:color="auto"/>
            <w:bottom w:val="none" w:sz="0" w:space="0" w:color="auto"/>
            <w:right w:val="none" w:sz="0" w:space="0" w:color="auto"/>
          </w:divBdr>
          <w:divsChild>
            <w:div w:id="1486357279">
              <w:marLeft w:val="0"/>
              <w:marRight w:val="0"/>
              <w:marTop w:val="0"/>
              <w:marBottom w:val="0"/>
              <w:divBdr>
                <w:top w:val="none" w:sz="0" w:space="0" w:color="auto"/>
                <w:left w:val="none" w:sz="0" w:space="0" w:color="auto"/>
                <w:bottom w:val="none" w:sz="0" w:space="0" w:color="auto"/>
                <w:right w:val="none" w:sz="0" w:space="0" w:color="auto"/>
              </w:divBdr>
              <w:divsChild>
                <w:div w:id="1468815932">
                  <w:marLeft w:val="0"/>
                  <w:marRight w:val="0"/>
                  <w:marTop w:val="0"/>
                  <w:marBottom w:val="150"/>
                  <w:divBdr>
                    <w:top w:val="none" w:sz="0" w:space="0" w:color="auto"/>
                    <w:left w:val="none" w:sz="0" w:space="0" w:color="auto"/>
                    <w:bottom w:val="none" w:sz="0" w:space="0" w:color="auto"/>
                    <w:right w:val="none" w:sz="0" w:space="0" w:color="auto"/>
                  </w:divBdr>
                  <w:divsChild>
                    <w:div w:id="1137065082">
                      <w:marLeft w:val="0"/>
                      <w:marRight w:val="0"/>
                      <w:marTop w:val="0"/>
                      <w:marBottom w:val="0"/>
                      <w:divBdr>
                        <w:top w:val="none" w:sz="0" w:space="0" w:color="auto"/>
                        <w:left w:val="none" w:sz="0" w:space="0" w:color="auto"/>
                        <w:bottom w:val="none" w:sz="0" w:space="0" w:color="auto"/>
                        <w:right w:val="none" w:sz="0" w:space="0" w:color="auto"/>
                      </w:divBdr>
                      <w:divsChild>
                        <w:div w:id="1546024006">
                          <w:marLeft w:val="0"/>
                          <w:marRight w:val="0"/>
                          <w:marTop w:val="0"/>
                          <w:marBottom w:val="0"/>
                          <w:divBdr>
                            <w:top w:val="none" w:sz="0" w:space="0" w:color="auto"/>
                            <w:left w:val="none" w:sz="0" w:space="0" w:color="auto"/>
                            <w:bottom w:val="none" w:sz="0" w:space="0" w:color="auto"/>
                            <w:right w:val="none" w:sz="0" w:space="0" w:color="auto"/>
                          </w:divBdr>
                        </w:div>
                      </w:divsChild>
                    </w:div>
                    <w:div w:id="1379547034">
                      <w:marLeft w:val="0"/>
                      <w:marRight w:val="0"/>
                      <w:marTop w:val="0"/>
                      <w:marBottom w:val="0"/>
                      <w:divBdr>
                        <w:top w:val="none" w:sz="0" w:space="0" w:color="auto"/>
                        <w:left w:val="none" w:sz="0" w:space="0" w:color="auto"/>
                        <w:bottom w:val="none" w:sz="0" w:space="0" w:color="auto"/>
                        <w:right w:val="none" w:sz="0" w:space="0" w:color="auto"/>
                      </w:divBdr>
                      <w:divsChild>
                        <w:div w:id="510221090">
                          <w:marLeft w:val="0"/>
                          <w:marRight w:val="0"/>
                          <w:marTop w:val="0"/>
                          <w:marBottom w:val="0"/>
                          <w:divBdr>
                            <w:top w:val="none" w:sz="0" w:space="0" w:color="auto"/>
                            <w:left w:val="none" w:sz="0" w:space="0" w:color="auto"/>
                            <w:bottom w:val="none" w:sz="0" w:space="0" w:color="auto"/>
                            <w:right w:val="none" w:sz="0" w:space="0" w:color="auto"/>
                          </w:divBdr>
                        </w:div>
                      </w:divsChild>
                    </w:div>
                    <w:div w:id="1791314805">
                      <w:marLeft w:val="0"/>
                      <w:marRight w:val="0"/>
                      <w:marTop w:val="0"/>
                      <w:marBottom w:val="0"/>
                      <w:divBdr>
                        <w:top w:val="none" w:sz="0" w:space="0" w:color="auto"/>
                        <w:left w:val="none" w:sz="0" w:space="0" w:color="auto"/>
                        <w:bottom w:val="none" w:sz="0" w:space="0" w:color="auto"/>
                        <w:right w:val="none" w:sz="0" w:space="0" w:color="auto"/>
                      </w:divBdr>
                      <w:divsChild>
                        <w:div w:id="52732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749083">
          <w:marLeft w:val="0"/>
          <w:marRight w:val="0"/>
          <w:marTop w:val="0"/>
          <w:marBottom w:val="0"/>
          <w:divBdr>
            <w:top w:val="none" w:sz="0" w:space="0" w:color="auto"/>
            <w:left w:val="none" w:sz="0" w:space="0" w:color="auto"/>
            <w:bottom w:val="none" w:sz="0" w:space="0" w:color="auto"/>
            <w:right w:val="none" w:sz="0" w:space="0" w:color="auto"/>
          </w:divBdr>
          <w:divsChild>
            <w:div w:id="1360542353">
              <w:marLeft w:val="0"/>
              <w:marRight w:val="0"/>
              <w:marTop w:val="0"/>
              <w:marBottom w:val="0"/>
              <w:divBdr>
                <w:top w:val="none" w:sz="0" w:space="0" w:color="auto"/>
                <w:left w:val="none" w:sz="0" w:space="0" w:color="auto"/>
                <w:bottom w:val="none" w:sz="0" w:space="0" w:color="auto"/>
                <w:right w:val="none" w:sz="0" w:space="0" w:color="auto"/>
              </w:divBdr>
              <w:divsChild>
                <w:div w:id="703408246">
                  <w:marLeft w:val="0"/>
                  <w:marRight w:val="0"/>
                  <w:marTop w:val="0"/>
                  <w:marBottom w:val="150"/>
                  <w:divBdr>
                    <w:top w:val="none" w:sz="0" w:space="0" w:color="auto"/>
                    <w:left w:val="none" w:sz="0" w:space="0" w:color="auto"/>
                    <w:bottom w:val="none" w:sz="0" w:space="0" w:color="auto"/>
                    <w:right w:val="none" w:sz="0" w:space="0" w:color="auto"/>
                  </w:divBdr>
                  <w:divsChild>
                    <w:div w:id="92286835">
                      <w:marLeft w:val="0"/>
                      <w:marRight w:val="0"/>
                      <w:marTop w:val="0"/>
                      <w:marBottom w:val="0"/>
                      <w:divBdr>
                        <w:top w:val="none" w:sz="0" w:space="0" w:color="auto"/>
                        <w:left w:val="none" w:sz="0" w:space="0" w:color="auto"/>
                        <w:bottom w:val="none" w:sz="0" w:space="0" w:color="auto"/>
                        <w:right w:val="none" w:sz="0" w:space="0" w:color="auto"/>
                      </w:divBdr>
                      <w:divsChild>
                        <w:div w:id="124154494">
                          <w:marLeft w:val="0"/>
                          <w:marRight w:val="0"/>
                          <w:marTop w:val="0"/>
                          <w:marBottom w:val="0"/>
                          <w:divBdr>
                            <w:top w:val="none" w:sz="0" w:space="0" w:color="auto"/>
                            <w:left w:val="none" w:sz="0" w:space="0" w:color="auto"/>
                            <w:bottom w:val="none" w:sz="0" w:space="0" w:color="auto"/>
                            <w:right w:val="none" w:sz="0" w:space="0" w:color="auto"/>
                          </w:divBdr>
                        </w:div>
                      </w:divsChild>
                    </w:div>
                    <w:div w:id="534849141">
                      <w:marLeft w:val="0"/>
                      <w:marRight w:val="0"/>
                      <w:marTop w:val="0"/>
                      <w:marBottom w:val="0"/>
                      <w:divBdr>
                        <w:top w:val="none" w:sz="0" w:space="0" w:color="auto"/>
                        <w:left w:val="none" w:sz="0" w:space="0" w:color="auto"/>
                        <w:bottom w:val="none" w:sz="0" w:space="0" w:color="auto"/>
                        <w:right w:val="none" w:sz="0" w:space="0" w:color="auto"/>
                      </w:divBdr>
                      <w:divsChild>
                        <w:div w:id="1650864829">
                          <w:marLeft w:val="0"/>
                          <w:marRight w:val="0"/>
                          <w:marTop w:val="0"/>
                          <w:marBottom w:val="0"/>
                          <w:divBdr>
                            <w:top w:val="none" w:sz="0" w:space="0" w:color="auto"/>
                            <w:left w:val="none" w:sz="0" w:space="0" w:color="auto"/>
                            <w:bottom w:val="none" w:sz="0" w:space="0" w:color="auto"/>
                            <w:right w:val="none" w:sz="0" w:space="0" w:color="auto"/>
                          </w:divBdr>
                        </w:div>
                      </w:divsChild>
                    </w:div>
                    <w:div w:id="1276907619">
                      <w:marLeft w:val="0"/>
                      <w:marRight w:val="0"/>
                      <w:marTop w:val="0"/>
                      <w:marBottom w:val="0"/>
                      <w:divBdr>
                        <w:top w:val="none" w:sz="0" w:space="0" w:color="auto"/>
                        <w:left w:val="none" w:sz="0" w:space="0" w:color="auto"/>
                        <w:bottom w:val="none" w:sz="0" w:space="0" w:color="auto"/>
                        <w:right w:val="none" w:sz="0" w:space="0" w:color="auto"/>
                      </w:divBdr>
                      <w:divsChild>
                        <w:div w:id="1339694764">
                          <w:marLeft w:val="0"/>
                          <w:marRight w:val="0"/>
                          <w:marTop w:val="0"/>
                          <w:marBottom w:val="0"/>
                          <w:divBdr>
                            <w:top w:val="none" w:sz="0" w:space="0" w:color="auto"/>
                            <w:left w:val="none" w:sz="0" w:space="0" w:color="auto"/>
                            <w:bottom w:val="none" w:sz="0" w:space="0" w:color="auto"/>
                            <w:right w:val="none" w:sz="0" w:space="0" w:color="auto"/>
                          </w:divBdr>
                          <w:divsChild>
                            <w:div w:id="942034751">
                              <w:marLeft w:val="0"/>
                              <w:marRight w:val="0"/>
                              <w:marTop w:val="0"/>
                              <w:marBottom w:val="0"/>
                              <w:divBdr>
                                <w:top w:val="none" w:sz="0" w:space="0" w:color="auto"/>
                                <w:left w:val="none" w:sz="0" w:space="0" w:color="auto"/>
                                <w:bottom w:val="none" w:sz="0" w:space="0" w:color="auto"/>
                                <w:right w:val="none" w:sz="0" w:space="0" w:color="auto"/>
                              </w:divBdr>
                              <w:divsChild>
                                <w:div w:id="179129587">
                                  <w:marLeft w:val="0"/>
                                  <w:marRight w:val="0"/>
                                  <w:marTop w:val="0"/>
                                  <w:marBottom w:val="150"/>
                                  <w:divBdr>
                                    <w:top w:val="none" w:sz="0" w:space="0" w:color="auto"/>
                                    <w:left w:val="none" w:sz="0" w:space="0" w:color="auto"/>
                                    <w:bottom w:val="none" w:sz="0" w:space="0" w:color="auto"/>
                                    <w:right w:val="none" w:sz="0" w:space="0" w:color="auto"/>
                                  </w:divBdr>
                                  <w:divsChild>
                                    <w:div w:id="309868435">
                                      <w:marLeft w:val="0"/>
                                      <w:marRight w:val="0"/>
                                      <w:marTop w:val="0"/>
                                      <w:marBottom w:val="0"/>
                                      <w:divBdr>
                                        <w:top w:val="none" w:sz="0" w:space="0" w:color="auto"/>
                                        <w:left w:val="none" w:sz="0" w:space="0" w:color="auto"/>
                                        <w:bottom w:val="none" w:sz="0" w:space="0" w:color="auto"/>
                                        <w:right w:val="none" w:sz="0" w:space="0" w:color="auto"/>
                                      </w:divBdr>
                                      <w:divsChild>
                                        <w:div w:id="1700278126">
                                          <w:marLeft w:val="0"/>
                                          <w:marRight w:val="0"/>
                                          <w:marTop w:val="0"/>
                                          <w:marBottom w:val="0"/>
                                          <w:divBdr>
                                            <w:top w:val="none" w:sz="0" w:space="0" w:color="auto"/>
                                            <w:left w:val="none" w:sz="0" w:space="0" w:color="auto"/>
                                            <w:bottom w:val="none" w:sz="0" w:space="0" w:color="auto"/>
                                            <w:right w:val="none" w:sz="0" w:space="0" w:color="auto"/>
                                          </w:divBdr>
                                        </w:div>
                                      </w:divsChild>
                                    </w:div>
                                    <w:div w:id="147746928">
                                      <w:marLeft w:val="0"/>
                                      <w:marRight w:val="0"/>
                                      <w:marTop w:val="0"/>
                                      <w:marBottom w:val="0"/>
                                      <w:divBdr>
                                        <w:top w:val="none" w:sz="0" w:space="0" w:color="auto"/>
                                        <w:left w:val="none" w:sz="0" w:space="0" w:color="auto"/>
                                        <w:bottom w:val="none" w:sz="0" w:space="0" w:color="auto"/>
                                        <w:right w:val="none" w:sz="0" w:space="0" w:color="auto"/>
                                      </w:divBdr>
                                      <w:divsChild>
                                        <w:div w:id="191724636">
                                          <w:marLeft w:val="0"/>
                                          <w:marRight w:val="0"/>
                                          <w:marTop w:val="0"/>
                                          <w:marBottom w:val="0"/>
                                          <w:divBdr>
                                            <w:top w:val="none" w:sz="0" w:space="0" w:color="auto"/>
                                            <w:left w:val="none" w:sz="0" w:space="0" w:color="auto"/>
                                            <w:bottom w:val="none" w:sz="0" w:space="0" w:color="auto"/>
                                            <w:right w:val="none" w:sz="0" w:space="0" w:color="auto"/>
                                          </w:divBdr>
                                        </w:div>
                                      </w:divsChild>
                                    </w:div>
                                    <w:div w:id="1275164013">
                                      <w:marLeft w:val="0"/>
                                      <w:marRight w:val="0"/>
                                      <w:marTop w:val="0"/>
                                      <w:marBottom w:val="0"/>
                                      <w:divBdr>
                                        <w:top w:val="none" w:sz="0" w:space="0" w:color="auto"/>
                                        <w:left w:val="none" w:sz="0" w:space="0" w:color="auto"/>
                                        <w:bottom w:val="none" w:sz="0" w:space="0" w:color="auto"/>
                                        <w:right w:val="none" w:sz="0" w:space="0" w:color="auto"/>
                                      </w:divBdr>
                                      <w:divsChild>
                                        <w:div w:id="722607051">
                                          <w:marLeft w:val="0"/>
                                          <w:marRight w:val="0"/>
                                          <w:marTop w:val="0"/>
                                          <w:marBottom w:val="0"/>
                                          <w:divBdr>
                                            <w:top w:val="none" w:sz="0" w:space="0" w:color="auto"/>
                                            <w:left w:val="none" w:sz="0" w:space="0" w:color="auto"/>
                                            <w:bottom w:val="none" w:sz="0" w:space="0" w:color="auto"/>
                                            <w:right w:val="none" w:sz="0" w:space="0" w:color="auto"/>
                                          </w:divBdr>
                                        </w:div>
                                      </w:divsChild>
                                    </w:div>
                                    <w:div w:id="2056464407">
                                      <w:marLeft w:val="0"/>
                                      <w:marRight w:val="0"/>
                                      <w:marTop w:val="0"/>
                                      <w:marBottom w:val="0"/>
                                      <w:divBdr>
                                        <w:top w:val="none" w:sz="0" w:space="0" w:color="auto"/>
                                        <w:left w:val="none" w:sz="0" w:space="0" w:color="auto"/>
                                        <w:bottom w:val="none" w:sz="0" w:space="0" w:color="auto"/>
                                        <w:right w:val="none" w:sz="0" w:space="0" w:color="auto"/>
                                      </w:divBdr>
                                      <w:divsChild>
                                        <w:div w:id="22754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384838">
                      <w:marLeft w:val="0"/>
                      <w:marRight w:val="0"/>
                      <w:marTop w:val="0"/>
                      <w:marBottom w:val="0"/>
                      <w:divBdr>
                        <w:top w:val="none" w:sz="0" w:space="0" w:color="auto"/>
                        <w:left w:val="none" w:sz="0" w:space="0" w:color="auto"/>
                        <w:bottom w:val="none" w:sz="0" w:space="0" w:color="auto"/>
                        <w:right w:val="none" w:sz="0" w:space="0" w:color="auto"/>
                      </w:divBdr>
                      <w:divsChild>
                        <w:div w:id="1550726344">
                          <w:marLeft w:val="0"/>
                          <w:marRight w:val="0"/>
                          <w:marTop w:val="0"/>
                          <w:marBottom w:val="0"/>
                          <w:divBdr>
                            <w:top w:val="none" w:sz="0" w:space="0" w:color="auto"/>
                            <w:left w:val="none" w:sz="0" w:space="0" w:color="auto"/>
                            <w:bottom w:val="none" w:sz="0" w:space="0" w:color="auto"/>
                            <w:right w:val="none" w:sz="0" w:space="0" w:color="auto"/>
                          </w:divBdr>
                          <w:divsChild>
                            <w:div w:id="1667781010">
                              <w:marLeft w:val="0"/>
                              <w:marRight w:val="0"/>
                              <w:marTop w:val="0"/>
                              <w:marBottom w:val="0"/>
                              <w:divBdr>
                                <w:top w:val="none" w:sz="0" w:space="0" w:color="auto"/>
                                <w:left w:val="none" w:sz="0" w:space="0" w:color="auto"/>
                                <w:bottom w:val="none" w:sz="0" w:space="0" w:color="auto"/>
                                <w:right w:val="none" w:sz="0" w:space="0" w:color="auto"/>
                              </w:divBdr>
                              <w:divsChild>
                                <w:div w:id="169104713">
                                  <w:marLeft w:val="0"/>
                                  <w:marRight w:val="0"/>
                                  <w:marTop w:val="0"/>
                                  <w:marBottom w:val="150"/>
                                  <w:divBdr>
                                    <w:top w:val="none" w:sz="0" w:space="0" w:color="auto"/>
                                    <w:left w:val="none" w:sz="0" w:space="0" w:color="auto"/>
                                    <w:bottom w:val="none" w:sz="0" w:space="0" w:color="auto"/>
                                    <w:right w:val="none" w:sz="0" w:space="0" w:color="auto"/>
                                  </w:divBdr>
                                  <w:divsChild>
                                    <w:div w:id="344748950">
                                      <w:marLeft w:val="0"/>
                                      <w:marRight w:val="0"/>
                                      <w:marTop w:val="0"/>
                                      <w:marBottom w:val="0"/>
                                      <w:divBdr>
                                        <w:top w:val="none" w:sz="0" w:space="0" w:color="auto"/>
                                        <w:left w:val="none" w:sz="0" w:space="0" w:color="auto"/>
                                        <w:bottom w:val="none" w:sz="0" w:space="0" w:color="auto"/>
                                        <w:right w:val="none" w:sz="0" w:space="0" w:color="auto"/>
                                      </w:divBdr>
                                      <w:divsChild>
                                        <w:div w:id="582639370">
                                          <w:marLeft w:val="0"/>
                                          <w:marRight w:val="0"/>
                                          <w:marTop w:val="0"/>
                                          <w:marBottom w:val="0"/>
                                          <w:divBdr>
                                            <w:top w:val="none" w:sz="0" w:space="0" w:color="auto"/>
                                            <w:left w:val="none" w:sz="0" w:space="0" w:color="auto"/>
                                            <w:bottom w:val="none" w:sz="0" w:space="0" w:color="auto"/>
                                            <w:right w:val="none" w:sz="0" w:space="0" w:color="auto"/>
                                          </w:divBdr>
                                        </w:div>
                                      </w:divsChild>
                                    </w:div>
                                    <w:div w:id="1749958498">
                                      <w:marLeft w:val="0"/>
                                      <w:marRight w:val="0"/>
                                      <w:marTop w:val="0"/>
                                      <w:marBottom w:val="0"/>
                                      <w:divBdr>
                                        <w:top w:val="none" w:sz="0" w:space="0" w:color="auto"/>
                                        <w:left w:val="none" w:sz="0" w:space="0" w:color="auto"/>
                                        <w:bottom w:val="none" w:sz="0" w:space="0" w:color="auto"/>
                                        <w:right w:val="none" w:sz="0" w:space="0" w:color="auto"/>
                                      </w:divBdr>
                                      <w:divsChild>
                                        <w:div w:id="1913389926">
                                          <w:marLeft w:val="0"/>
                                          <w:marRight w:val="0"/>
                                          <w:marTop w:val="0"/>
                                          <w:marBottom w:val="0"/>
                                          <w:divBdr>
                                            <w:top w:val="none" w:sz="0" w:space="0" w:color="auto"/>
                                            <w:left w:val="none" w:sz="0" w:space="0" w:color="auto"/>
                                            <w:bottom w:val="none" w:sz="0" w:space="0" w:color="auto"/>
                                            <w:right w:val="none" w:sz="0" w:space="0" w:color="auto"/>
                                          </w:divBdr>
                                        </w:div>
                                      </w:divsChild>
                                    </w:div>
                                    <w:div w:id="106123230">
                                      <w:marLeft w:val="0"/>
                                      <w:marRight w:val="0"/>
                                      <w:marTop w:val="0"/>
                                      <w:marBottom w:val="0"/>
                                      <w:divBdr>
                                        <w:top w:val="none" w:sz="0" w:space="0" w:color="auto"/>
                                        <w:left w:val="none" w:sz="0" w:space="0" w:color="auto"/>
                                        <w:bottom w:val="none" w:sz="0" w:space="0" w:color="auto"/>
                                        <w:right w:val="none" w:sz="0" w:space="0" w:color="auto"/>
                                      </w:divBdr>
                                      <w:divsChild>
                                        <w:div w:id="50779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062656">
                      <w:marLeft w:val="0"/>
                      <w:marRight w:val="0"/>
                      <w:marTop w:val="0"/>
                      <w:marBottom w:val="0"/>
                      <w:divBdr>
                        <w:top w:val="none" w:sz="0" w:space="0" w:color="auto"/>
                        <w:left w:val="none" w:sz="0" w:space="0" w:color="auto"/>
                        <w:bottom w:val="none" w:sz="0" w:space="0" w:color="auto"/>
                        <w:right w:val="none" w:sz="0" w:space="0" w:color="auto"/>
                      </w:divBdr>
                      <w:divsChild>
                        <w:div w:id="1614166289">
                          <w:marLeft w:val="0"/>
                          <w:marRight w:val="0"/>
                          <w:marTop w:val="0"/>
                          <w:marBottom w:val="0"/>
                          <w:divBdr>
                            <w:top w:val="none" w:sz="0" w:space="0" w:color="auto"/>
                            <w:left w:val="none" w:sz="0" w:space="0" w:color="auto"/>
                            <w:bottom w:val="none" w:sz="0" w:space="0" w:color="auto"/>
                            <w:right w:val="none" w:sz="0" w:space="0" w:color="auto"/>
                          </w:divBdr>
                        </w:div>
                      </w:divsChild>
                    </w:div>
                    <w:div w:id="1869445663">
                      <w:marLeft w:val="0"/>
                      <w:marRight w:val="0"/>
                      <w:marTop w:val="0"/>
                      <w:marBottom w:val="0"/>
                      <w:divBdr>
                        <w:top w:val="none" w:sz="0" w:space="0" w:color="auto"/>
                        <w:left w:val="none" w:sz="0" w:space="0" w:color="auto"/>
                        <w:bottom w:val="none" w:sz="0" w:space="0" w:color="auto"/>
                        <w:right w:val="none" w:sz="0" w:space="0" w:color="auto"/>
                      </w:divBdr>
                      <w:divsChild>
                        <w:div w:id="1608389649">
                          <w:marLeft w:val="0"/>
                          <w:marRight w:val="0"/>
                          <w:marTop w:val="0"/>
                          <w:marBottom w:val="0"/>
                          <w:divBdr>
                            <w:top w:val="none" w:sz="0" w:space="0" w:color="auto"/>
                            <w:left w:val="none" w:sz="0" w:space="0" w:color="auto"/>
                            <w:bottom w:val="none" w:sz="0" w:space="0" w:color="auto"/>
                            <w:right w:val="none" w:sz="0" w:space="0" w:color="auto"/>
                          </w:divBdr>
                        </w:div>
                      </w:divsChild>
                    </w:div>
                    <w:div w:id="1776946593">
                      <w:marLeft w:val="0"/>
                      <w:marRight w:val="0"/>
                      <w:marTop w:val="0"/>
                      <w:marBottom w:val="0"/>
                      <w:divBdr>
                        <w:top w:val="none" w:sz="0" w:space="0" w:color="auto"/>
                        <w:left w:val="none" w:sz="0" w:space="0" w:color="auto"/>
                        <w:bottom w:val="none" w:sz="0" w:space="0" w:color="auto"/>
                        <w:right w:val="none" w:sz="0" w:space="0" w:color="auto"/>
                      </w:divBdr>
                      <w:divsChild>
                        <w:div w:id="286084988">
                          <w:marLeft w:val="0"/>
                          <w:marRight w:val="0"/>
                          <w:marTop w:val="0"/>
                          <w:marBottom w:val="0"/>
                          <w:divBdr>
                            <w:top w:val="none" w:sz="0" w:space="0" w:color="auto"/>
                            <w:left w:val="none" w:sz="0" w:space="0" w:color="auto"/>
                            <w:bottom w:val="none" w:sz="0" w:space="0" w:color="auto"/>
                            <w:right w:val="none" w:sz="0" w:space="0" w:color="auto"/>
                          </w:divBdr>
                        </w:div>
                      </w:divsChild>
                    </w:div>
                    <w:div w:id="1795974846">
                      <w:marLeft w:val="0"/>
                      <w:marRight w:val="0"/>
                      <w:marTop w:val="0"/>
                      <w:marBottom w:val="0"/>
                      <w:divBdr>
                        <w:top w:val="none" w:sz="0" w:space="0" w:color="auto"/>
                        <w:left w:val="none" w:sz="0" w:space="0" w:color="auto"/>
                        <w:bottom w:val="none" w:sz="0" w:space="0" w:color="auto"/>
                        <w:right w:val="none" w:sz="0" w:space="0" w:color="auto"/>
                      </w:divBdr>
                      <w:divsChild>
                        <w:div w:id="140876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979917">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sChild>
                <w:div w:id="104496311">
                  <w:marLeft w:val="0"/>
                  <w:marRight w:val="0"/>
                  <w:marTop w:val="0"/>
                  <w:marBottom w:val="150"/>
                  <w:divBdr>
                    <w:top w:val="none" w:sz="0" w:space="0" w:color="auto"/>
                    <w:left w:val="none" w:sz="0" w:space="0" w:color="auto"/>
                    <w:bottom w:val="none" w:sz="0" w:space="0" w:color="auto"/>
                    <w:right w:val="none" w:sz="0" w:space="0" w:color="auto"/>
                  </w:divBdr>
                  <w:divsChild>
                    <w:div w:id="1857385273">
                      <w:marLeft w:val="0"/>
                      <w:marRight w:val="0"/>
                      <w:marTop w:val="0"/>
                      <w:marBottom w:val="0"/>
                      <w:divBdr>
                        <w:top w:val="none" w:sz="0" w:space="0" w:color="auto"/>
                        <w:left w:val="none" w:sz="0" w:space="0" w:color="auto"/>
                        <w:bottom w:val="none" w:sz="0" w:space="0" w:color="auto"/>
                        <w:right w:val="none" w:sz="0" w:space="0" w:color="auto"/>
                      </w:divBdr>
                      <w:divsChild>
                        <w:div w:id="188371303">
                          <w:marLeft w:val="0"/>
                          <w:marRight w:val="0"/>
                          <w:marTop w:val="0"/>
                          <w:marBottom w:val="0"/>
                          <w:divBdr>
                            <w:top w:val="none" w:sz="0" w:space="0" w:color="auto"/>
                            <w:left w:val="none" w:sz="0" w:space="0" w:color="auto"/>
                            <w:bottom w:val="none" w:sz="0" w:space="0" w:color="auto"/>
                            <w:right w:val="none" w:sz="0" w:space="0" w:color="auto"/>
                          </w:divBdr>
                        </w:div>
                      </w:divsChild>
                    </w:div>
                    <w:div w:id="1509171113">
                      <w:marLeft w:val="0"/>
                      <w:marRight w:val="0"/>
                      <w:marTop w:val="0"/>
                      <w:marBottom w:val="0"/>
                      <w:divBdr>
                        <w:top w:val="none" w:sz="0" w:space="0" w:color="auto"/>
                        <w:left w:val="none" w:sz="0" w:space="0" w:color="auto"/>
                        <w:bottom w:val="none" w:sz="0" w:space="0" w:color="auto"/>
                        <w:right w:val="none" w:sz="0" w:space="0" w:color="auto"/>
                      </w:divBdr>
                      <w:divsChild>
                        <w:div w:id="2006132337">
                          <w:marLeft w:val="0"/>
                          <w:marRight w:val="0"/>
                          <w:marTop w:val="0"/>
                          <w:marBottom w:val="0"/>
                          <w:divBdr>
                            <w:top w:val="none" w:sz="0" w:space="0" w:color="auto"/>
                            <w:left w:val="none" w:sz="0" w:space="0" w:color="auto"/>
                            <w:bottom w:val="none" w:sz="0" w:space="0" w:color="auto"/>
                            <w:right w:val="none" w:sz="0" w:space="0" w:color="auto"/>
                          </w:divBdr>
                        </w:div>
                      </w:divsChild>
                    </w:div>
                    <w:div w:id="959653874">
                      <w:marLeft w:val="0"/>
                      <w:marRight w:val="0"/>
                      <w:marTop w:val="0"/>
                      <w:marBottom w:val="0"/>
                      <w:divBdr>
                        <w:top w:val="none" w:sz="0" w:space="0" w:color="auto"/>
                        <w:left w:val="none" w:sz="0" w:space="0" w:color="auto"/>
                        <w:bottom w:val="none" w:sz="0" w:space="0" w:color="auto"/>
                        <w:right w:val="none" w:sz="0" w:space="0" w:color="auto"/>
                      </w:divBdr>
                      <w:divsChild>
                        <w:div w:id="89243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869030">
          <w:marLeft w:val="0"/>
          <w:marRight w:val="0"/>
          <w:marTop w:val="0"/>
          <w:marBottom w:val="0"/>
          <w:divBdr>
            <w:top w:val="none" w:sz="0" w:space="0" w:color="auto"/>
            <w:left w:val="none" w:sz="0" w:space="0" w:color="auto"/>
            <w:bottom w:val="none" w:sz="0" w:space="0" w:color="auto"/>
            <w:right w:val="none" w:sz="0" w:space="0" w:color="auto"/>
          </w:divBdr>
          <w:divsChild>
            <w:div w:id="1869444042">
              <w:marLeft w:val="0"/>
              <w:marRight w:val="0"/>
              <w:marTop w:val="0"/>
              <w:marBottom w:val="0"/>
              <w:divBdr>
                <w:top w:val="none" w:sz="0" w:space="0" w:color="auto"/>
                <w:left w:val="none" w:sz="0" w:space="0" w:color="auto"/>
                <w:bottom w:val="none" w:sz="0" w:space="0" w:color="auto"/>
                <w:right w:val="none" w:sz="0" w:space="0" w:color="auto"/>
              </w:divBdr>
              <w:divsChild>
                <w:div w:id="1071736258">
                  <w:marLeft w:val="0"/>
                  <w:marRight w:val="0"/>
                  <w:marTop w:val="0"/>
                  <w:marBottom w:val="150"/>
                  <w:divBdr>
                    <w:top w:val="none" w:sz="0" w:space="0" w:color="auto"/>
                    <w:left w:val="none" w:sz="0" w:space="0" w:color="auto"/>
                    <w:bottom w:val="none" w:sz="0" w:space="0" w:color="auto"/>
                    <w:right w:val="none" w:sz="0" w:space="0" w:color="auto"/>
                  </w:divBdr>
                  <w:divsChild>
                    <w:div w:id="805045696">
                      <w:marLeft w:val="0"/>
                      <w:marRight w:val="0"/>
                      <w:marTop w:val="0"/>
                      <w:marBottom w:val="0"/>
                      <w:divBdr>
                        <w:top w:val="none" w:sz="0" w:space="0" w:color="auto"/>
                        <w:left w:val="none" w:sz="0" w:space="0" w:color="auto"/>
                        <w:bottom w:val="none" w:sz="0" w:space="0" w:color="auto"/>
                        <w:right w:val="none" w:sz="0" w:space="0" w:color="auto"/>
                      </w:divBdr>
                      <w:divsChild>
                        <w:div w:id="1711685904">
                          <w:marLeft w:val="0"/>
                          <w:marRight w:val="0"/>
                          <w:marTop w:val="0"/>
                          <w:marBottom w:val="0"/>
                          <w:divBdr>
                            <w:top w:val="none" w:sz="0" w:space="0" w:color="auto"/>
                            <w:left w:val="none" w:sz="0" w:space="0" w:color="auto"/>
                            <w:bottom w:val="none" w:sz="0" w:space="0" w:color="auto"/>
                            <w:right w:val="none" w:sz="0" w:space="0" w:color="auto"/>
                          </w:divBdr>
                          <w:divsChild>
                            <w:div w:id="1530071981">
                              <w:marLeft w:val="0"/>
                              <w:marRight w:val="0"/>
                              <w:marTop w:val="0"/>
                              <w:marBottom w:val="0"/>
                              <w:divBdr>
                                <w:top w:val="none" w:sz="0" w:space="0" w:color="auto"/>
                                <w:left w:val="none" w:sz="0" w:space="0" w:color="auto"/>
                                <w:bottom w:val="none" w:sz="0" w:space="0" w:color="auto"/>
                                <w:right w:val="none" w:sz="0" w:space="0" w:color="auto"/>
                              </w:divBdr>
                              <w:divsChild>
                                <w:div w:id="134377896">
                                  <w:marLeft w:val="0"/>
                                  <w:marRight w:val="0"/>
                                  <w:marTop w:val="0"/>
                                  <w:marBottom w:val="150"/>
                                  <w:divBdr>
                                    <w:top w:val="none" w:sz="0" w:space="0" w:color="auto"/>
                                    <w:left w:val="none" w:sz="0" w:space="0" w:color="auto"/>
                                    <w:bottom w:val="none" w:sz="0" w:space="0" w:color="auto"/>
                                    <w:right w:val="none" w:sz="0" w:space="0" w:color="auto"/>
                                  </w:divBdr>
                                  <w:divsChild>
                                    <w:div w:id="392848934">
                                      <w:marLeft w:val="0"/>
                                      <w:marRight w:val="0"/>
                                      <w:marTop w:val="0"/>
                                      <w:marBottom w:val="0"/>
                                      <w:divBdr>
                                        <w:top w:val="none" w:sz="0" w:space="0" w:color="auto"/>
                                        <w:left w:val="none" w:sz="0" w:space="0" w:color="auto"/>
                                        <w:bottom w:val="none" w:sz="0" w:space="0" w:color="auto"/>
                                        <w:right w:val="none" w:sz="0" w:space="0" w:color="auto"/>
                                      </w:divBdr>
                                      <w:divsChild>
                                        <w:div w:id="1221676622">
                                          <w:marLeft w:val="0"/>
                                          <w:marRight w:val="0"/>
                                          <w:marTop w:val="0"/>
                                          <w:marBottom w:val="0"/>
                                          <w:divBdr>
                                            <w:top w:val="none" w:sz="0" w:space="0" w:color="auto"/>
                                            <w:left w:val="none" w:sz="0" w:space="0" w:color="auto"/>
                                            <w:bottom w:val="none" w:sz="0" w:space="0" w:color="auto"/>
                                            <w:right w:val="none" w:sz="0" w:space="0" w:color="auto"/>
                                          </w:divBdr>
                                        </w:div>
                                      </w:divsChild>
                                    </w:div>
                                    <w:div w:id="718436275">
                                      <w:marLeft w:val="0"/>
                                      <w:marRight w:val="0"/>
                                      <w:marTop w:val="0"/>
                                      <w:marBottom w:val="0"/>
                                      <w:divBdr>
                                        <w:top w:val="none" w:sz="0" w:space="0" w:color="auto"/>
                                        <w:left w:val="none" w:sz="0" w:space="0" w:color="auto"/>
                                        <w:bottom w:val="none" w:sz="0" w:space="0" w:color="auto"/>
                                        <w:right w:val="none" w:sz="0" w:space="0" w:color="auto"/>
                                      </w:divBdr>
                                      <w:divsChild>
                                        <w:div w:id="1583759956">
                                          <w:marLeft w:val="0"/>
                                          <w:marRight w:val="0"/>
                                          <w:marTop w:val="0"/>
                                          <w:marBottom w:val="0"/>
                                          <w:divBdr>
                                            <w:top w:val="none" w:sz="0" w:space="0" w:color="auto"/>
                                            <w:left w:val="none" w:sz="0" w:space="0" w:color="auto"/>
                                            <w:bottom w:val="none" w:sz="0" w:space="0" w:color="auto"/>
                                            <w:right w:val="none" w:sz="0" w:space="0" w:color="auto"/>
                                          </w:divBdr>
                                        </w:div>
                                      </w:divsChild>
                                    </w:div>
                                    <w:div w:id="53477545">
                                      <w:marLeft w:val="0"/>
                                      <w:marRight w:val="0"/>
                                      <w:marTop w:val="0"/>
                                      <w:marBottom w:val="0"/>
                                      <w:divBdr>
                                        <w:top w:val="none" w:sz="0" w:space="0" w:color="auto"/>
                                        <w:left w:val="none" w:sz="0" w:space="0" w:color="auto"/>
                                        <w:bottom w:val="none" w:sz="0" w:space="0" w:color="auto"/>
                                        <w:right w:val="none" w:sz="0" w:space="0" w:color="auto"/>
                                      </w:divBdr>
                                      <w:divsChild>
                                        <w:div w:id="1240679676">
                                          <w:marLeft w:val="0"/>
                                          <w:marRight w:val="0"/>
                                          <w:marTop w:val="0"/>
                                          <w:marBottom w:val="0"/>
                                          <w:divBdr>
                                            <w:top w:val="none" w:sz="0" w:space="0" w:color="auto"/>
                                            <w:left w:val="none" w:sz="0" w:space="0" w:color="auto"/>
                                            <w:bottom w:val="none" w:sz="0" w:space="0" w:color="auto"/>
                                            <w:right w:val="none" w:sz="0" w:space="0" w:color="auto"/>
                                          </w:divBdr>
                                        </w:div>
                                      </w:divsChild>
                                    </w:div>
                                    <w:div w:id="95945608">
                                      <w:marLeft w:val="0"/>
                                      <w:marRight w:val="0"/>
                                      <w:marTop w:val="0"/>
                                      <w:marBottom w:val="0"/>
                                      <w:divBdr>
                                        <w:top w:val="none" w:sz="0" w:space="0" w:color="auto"/>
                                        <w:left w:val="none" w:sz="0" w:space="0" w:color="auto"/>
                                        <w:bottom w:val="none" w:sz="0" w:space="0" w:color="auto"/>
                                        <w:right w:val="none" w:sz="0" w:space="0" w:color="auto"/>
                                      </w:divBdr>
                                      <w:divsChild>
                                        <w:div w:id="1838037937">
                                          <w:marLeft w:val="0"/>
                                          <w:marRight w:val="0"/>
                                          <w:marTop w:val="0"/>
                                          <w:marBottom w:val="0"/>
                                          <w:divBdr>
                                            <w:top w:val="none" w:sz="0" w:space="0" w:color="auto"/>
                                            <w:left w:val="none" w:sz="0" w:space="0" w:color="auto"/>
                                            <w:bottom w:val="none" w:sz="0" w:space="0" w:color="auto"/>
                                            <w:right w:val="none" w:sz="0" w:space="0" w:color="auto"/>
                                          </w:divBdr>
                                        </w:div>
                                      </w:divsChild>
                                    </w:div>
                                    <w:div w:id="1980844994">
                                      <w:marLeft w:val="0"/>
                                      <w:marRight w:val="0"/>
                                      <w:marTop w:val="0"/>
                                      <w:marBottom w:val="0"/>
                                      <w:divBdr>
                                        <w:top w:val="none" w:sz="0" w:space="0" w:color="auto"/>
                                        <w:left w:val="none" w:sz="0" w:space="0" w:color="auto"/>
                                        <w:bottom w:val="none" w:sz="0" w:space="0" w:color="auto"/>
                                        <w:right w:val="none" w:sz="0" w:space="0" w:color="auto"/>
                                      </w:divBdr>
                                      <w:divsChild>
                                        <w:div w:id="469370573">
                                          <w:marLeft w:val="0"/>
                                          <w:marRight w:val="0"/>
                                          <w:marTop w:val="0"/>
                                          <w:marBottom w:val="0"/>
                                          <w:divBdr>
                                            <w:top w:val="none" w:sz="0" w:space="0" w:color="auto"/>
                                            <w:left w:val="none" w:sz="0" w:space="0" w:color="auto"/>
                                            <w:bottom w:val="none" w:sz="0" w:space="0" w:color="auto"/>
                                            <w:right w:val="none" w:sz="0" w:space="0" w:color="auto"/>
                                          </w:divBdr>
                                          <w:divsChild>
                                            <w:div w:id="1949197780">
                                              <w:marLeft w:val="0"/>
                                              <w:marRight w:val="0"/>
                                              <w:marTop w:val="0"/>
                                              <w:marBottom w:val="0"/>
                                              <w:divBdr>
                                                <w:top w:val="none" w:sz="0" w:space="0" w:color="auto"/>
                                                <w:left w:val="none" w:sz="0" w:space="0" w:color="auto"/>
                                                <w:bottom w:val="none" w:sz="0" w:space="0" w:color="auto"/>
                                                <w:right w:val="none" w:sz="0" w:space="0" w:color="auto"/>
                                              </w:divBdr>
                                              <w:divsChild>
                                                <w:div w:id="1192763641">
                                                  <w:marLeft w:val="0"/>
                                                  <w:marRight w:val="0"/>
                                                  <w:marTop w:val="0"/>
                                                  <w:marBottom w:val="150"/>
                                                  <w:divBdr>
                                                    <w:top w:val="none" w:sz="0" w:space="0" w:color="auto"/>
                                                    <w:left w:val="none" w:sz="0" w:space="0" w:color="auto"/>
                                                    <w:bottom w:val="none" w:sz="0" w:space="0" w:color="auto"/>
                                                    <w:right w:val="none" w:sz="0" w:space="0" w:color="auto"/>
                                                  </w:divBdr>
                                                  <w:divsChild>
                                                    <w:div w:id="1953973842">
                                                      <w:marLeft w:val="0"/>
                                                      <w:marRight w:val="0"/>
                                                      <w:marTop w:val="0"/>
                                                      <w:marBottom w:val="0"/>
                                                      <w:divBdr>
                                                        <w:top w:val="none" w:sz="0" w:space="0" w:color="auto"/>
                                                        <w:left w:val="none" w:sz="0" w:space="0" w:color="auto"/>
                                                        <w:bottom w:val="none" w:sz="0" w:space="0" w:color="auto"/>
                                                        <w:right w:val="none" w:sz="0" w:space="0" w:color="auto"/>
                                                      </w:divBdr>
                                                      <w:divsChild>
                                                        <w:div w:id="4556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4555195">
                                      <w:marLeft w:val="0"/>
                                      <w:marRight w:val="0"/>
                                      <w:marTop w:val="0"/>
                                      <w:marBottom w:val="0"/>
                                      <w:divBdr>
                                        <w:top w:val="none" w:sz="0" w:space="0" w:color="auto"/>
                                        <w:left w:val="none" w:sz="0" w:space="0" w:color="auto"/>
                                        <w:bottom w:val="none" w:sz="0" w:space="0" w:color="auto"/>
                                        <w:right w:val="none" w:sz="0" w:space="0" w:color="auto"/>
                                      </w:divBdr>
                                      <w:divsChild>
                                        <w:div w:id="1842508702">
                                          <w:marLeft w:val="0"/>
                                          <w:marRight w:val="0"/>
                                          <w:marTop w:val="0"/>
                                          <w:marBottom w:val="0"/>
                                          <w:divBdr>
                                            <w:top w:val="none" w:sz="0" w:space="0" w:color="auto"/>
                                            <w:left w:val="none" w:sz="0" w:space="0" w:color="auto"/>
                                            <w:bottom w:val="none" w:sz="0" w:space="0" w:color="auto"/>
                                            <w:right w:val="none" w:sz="0" w:space="0" w:color="auto"/>
                                          </w:divBdr>
                                        </w:div>
                                      </w:divsChild>
                                    </w:div>
                                    <w:div w:id="1846360929">
                                      <w:marLeft w:val="0"/>
                                      <w:marRight w:val="0"/>
                                      <w:marTop w:val="0"/>
                                      <w:marBottom w:val="0"/>
                                      <w:divBdr>
                                        <w:top w:val="none" w:sz="0" w:space="0" w:color="auto"/>
                                        <w:left w:val="none" w:sz="0" w:space="0" w:color="auto"/>
                                        <w:bottom w:val="none" w:sz="0" w:space="0" w:color="auto"/>
                                        <w:right w:val="none" w:sz="0" w:space="0" w:color="auto"/>
                                      </w:divBdr>
                                      <w:divsChild>
                                        <w:div w:id="150408906">
                                          <w:marLeft w:val="0"/>
                                          <w:marRight w:val="0"/>
                                          <w:marTop w:val="0"/>
                                          <w:marBottom w:val="0"/>
                                          <w:divBdr>
                                            <w:top w:val="none" w:sz="0" w:space="0" w:color="auto"/>
                                            <w:left w:val="none" w:sz="0" w:space="0" w:color="auto"/>
                                            <w:bottom w:val="none" w:sz="0" w:space="0" w:color="auto"/>
                                            <w:right w:val="none" w:sz="0" w:space="0" w:color="auto"/>
                                          </w:divBdr>
                                        </w:div>
                                      </w:divsChild>
                                    </w:div>
                                    <w:div w:id="707754802">
                                      <w:marLeft w:val="0"/>
                                      <w:marRight w:val="0"/>
                                      <w:marTop w:val="0"/>
                                      <w:marBottom w:val="0"/>
                                      <w:divBdr>
                                        <w:top w:val="none" w:sz="0" w:space="0" w:color="auto"/>
                                        <w:left w:val="none" w:sz="0" w:space="0" w:color="auto"/>
                                        <w:bottom w:val="none" w:sz="0" w:space="0" w:color="auto"/>
                                        <w:right w:val="none" w:sz="0" w:space="0" w:color="auto"/>
                                      </w:divBdr>
                                      <w:divsChild>
                                        <w:div w:id="2131316769">
                                          <w:marLeft w:val="0"/>
                                          <w:marRight w:val="0"/>
                                          <w:marTop w:val="0"/>
                                          <w:marBottom w:val="0"/>
                                          <w:divBdr>
                                            <w:top w:val="none" w:sz="0" w:space="0" w:color="auto"/>
                                            <w:left w:val="none" w:sz="0" w:space="0" w:color="auto"/>
                                            <w:bottom w:val="none" w:sz="0" w:space="0" w:color="auto"/>
                                            <w:right w:val="none" w:sz="0" w:space="0" w:color="auto"/>
                                          </w:divBdr>
                                        </w:div>
                                      </w:divsChild>
                                    </w:div>
                                    <w:div w:id="82995276">
                                      <w:marLeft w:val="0"/>
                                      <w:marRight w:val="0"/>
                                      <w:marTop w:val="0"/>
                                      <w:marBottom w:val="0"/>
                                      <w:divBdr>
                                        <w:top w:val="none" w:sz="0" w:space="0" w:color="auto"/>
                                        <w:left w:val="none" w:sz="0" w:space="0" w:color="auto"/>
                                        <w:bottom w:val="none" w:sz="0" w:space="0" w:color="auto"/>
                                        <w:right w:val="none" w:sz="0" w:space="0" w:color="auto"/>
                                      </w:divBdr>
                                      <w:divsChild>
                                        <w:div w:id="1392115739">
                                          <w:marLeft w:val="0"/>
                                          <w:marRight w:val="0"/>
                                          <w:marTop w:val="0"/>
                                          <w:marBottom w:val="0"/>
                                          <w:divBdr>
                                            <w:top w:val="none" w:sz="0" w:space="0" w:color="auto"/>
                                            <w:left w:val="none" w:sz="0" w:space="0" w:color="auto"/>
                                            <w:bottom w:val="none" w:sz="0" w:space="0" w:color="auto"/>
                                            <w:right w:val="none" w:sz="0" w:space="0" w:color="auto"/>
                                          </w:divBdr>
                                        </w:div>
                                      </w:divsChild>
                                    </w:div>
                                    <w:div w:id="1285766314">
                                      <w:marLeft w:val="0"/>
                                      <w:marRight w:val="0"/>
                                      <w:marTop w:val="0"/>
                                      <w:marBottom w:val="0"/>
                                      <w:divBdr>
                                        <w:top w:val="none" w:sz="0" w:space="0" w:color="auto"/>
                                        <w:left w:val="none" w:sz="0" w:space="0" w:color="auto"/>
                                        <w:bottom w:val="none" w:sz="0" w:space="0" w:color="auto"/>
                                        <w:right w:val="none" w:sz="0" w:space="0" w:color="auto"/>
                                      </w:divBdr>
                                      <w:divsChild>
                                        <w:div w:id="1262301229">
                                          <w:marLeft w:val="0"/>
                                          <w:marRight w:val="0"/>
                                          <w:marTop w:val="0"/>
                                          <w:marBottom w:val="0"/>
                                          <w:divBdr>
                                            <w:top w:val="none" w:sz="0" w:space="0" w:color="auto"/>
                                            <w:left w:val="none" w:sz="0" w:space="0" w:color="auto"/>
                                            <w:bottom w:val="none" w:sz="0" w:space="0" w:color="auto"/>
                                            <w:right w:val="none" w:sz="0" w:space="0" w:color="auto"/>
                                          </w:divBdr>
                                        </w:div>
                                      </w:divsChild>
                                    </w:div>
                                    <w:div w:id="280503791">
                                      <w:marLeft w:val="0"/>
                                      <w:marRight w:val="0"/>
                                      <w:marTop w:val="0"/>
                                      <w:marBottom w:val="0"/>
                                      <w:divBdr>
                                        <w:top w:val="none" w:sz="0" w:space="0" w:color="auto"/>
                                        <w:left w:val="none" w:sz="0" w:space="0" w:color="auto"/>
                                        <w:bottom w:val="none" w:sz="0" w:space="0" w:color="auto"/>
                                        <w:right w:val="none" w:sz="0" w:space="0" w:color="auto"/>
                                      </w:divBdr>
                                      <w:divsChild>
                                        <w:div w:id="1730373316">
                                          <w:marLeft w:val="0"/>
                                          <w:marRight w:val="0"/>
                                          <w:marTop w:val="0"/>
                                          <w:marBottom w:val="0"/>
                                          <w:divBdr>
                                            <w:top w:val="none" w:sz="0" w:space="0" w:color="auto"/>
                                            <w:left w:val="none" w:sz="0" w:space="0" w:color="auto"/>
                                            <w:bottom w:val="none" w:sz="0" w:space="0" w:color="auto"/>
                                            <w:right w:val="none" w:sz="0" w:space="0" w:color="auto"/>
                                          </w:divBdr>
                                        </w:div>
                                      </w:divsChild>
                                    </w:div>
                                    <w:div w:id="1551572915">
                                      <w:marLeft w:val="0"/>
                                      <w:marRight w:val="0"/>
                                      <w:marTop w:val="0"/>
                                      <w:marBottom w:val="0"/>
                                      <w:divBdr>
                                        <w:top w:val="none" w:sz="0" w:space="0" w:color="auto"/>
                                        <w:left w:val="none" w:sz="0" w:space="0" w:color="auto"/>
                                        <w:bottom w:val="none" w:sz="0" w:space="0" w:color="auto"/>
                                        <w:right w:val="none" w:sz="0" w:space="0" w:color="auto"/>
                                      </w:divBdr>
                                      <w:divsChild>
                                        <w:div w:id="1287589995">
                                          <w:marLeft w:val="0"/>
                                          <w:marRight w:val="0"/>
                                          <w:marTop w:val="0"/>
                                          <w:marBottom w:val="0"/>
                                          <w:divBdr>
                                            <w:top w:val="none" w:sz="0" w:space="0" w:color="auto"/>
                                            <w:left w:val="none" w:sz="0" w:space="0" w:color="auto"/>
                                            <w:bottom w:val="none" w:sz="0" w:space="0" w:color="auto"/>
                                            <w:right w:val="none" w:sz="0" w:space="0" w:color="auto"/>
                                          </w:divBdr>
                                        </w:div>
                                      </w:divsChild>
                                    </w:div>
                                    <w:div w:id="98988779">
                                      <w:marLeft w:val="0"/>
                                      <w:marRight w:val="0"/>
                                      <w:marTop w:val="0"/>
                                      <w:marBottom w:val="0"/>
                                      <w:divBdr>
                                        <w:top w:val="none" w:sz="0" w:space="0" w:color="auto"/>
                                        <w:left w:val="none" w:sz="0" w:space="0" w:color="auto"/>
                                        <w:bottom w:val="none" w:sz="0" w:space="0" w:color="auto"/>
                                        <w:right w:val="none" w:sz="0" w:space="0" w:color="auto"/>
                                      </w:divBdr>
                                      <w:divsChild>
                                        <w:div w:id="773668071">
                                          <w:marLeft w:val="0"/>
                                          <w:marRight w:val="0"/>
                                          <w:marTop w:val="0"/>
                                          <w:marBottom w:val="0"/>
                                          <w:divBdr>
                                            <w:top w:val="none" w:sz="0" w:space="0" w:color="auto"/>
                                            <w:left w:val="none" w:sz="0" w:space="0" w:color="auto"/>
                                            <w:bottom w:val="none" w:sz="0" w:space="0" w:color="auto"/>
                                            <w:right w:val="none" w:sz="0" w:space="0" w:color="auto"/>
                                          </w:divBdr>
                                        </w:div>
                                      </w:divsChild>
                                    </w:div>
                                    <w:div w:id="437801060">
                                      <w:marLeft w:val="0"/>
                                      <w:marRight w:val="0"/>
                                      <w:marTop w:val="0"/>
                                      <w:marBottom w:val="0"/>
                                      <w:divBdr>
                                        <w:top w:val="none" w:sz="0" w:space="0" w:color="auto"/>
                                        <w:left w:val="none" w:sz="0" w:space="0" w:color="auto"/>
                                        <w:bottom w:val="none" w:sz="0" w:space="0" w:color="auto"/>
                                        <w:right w:val="none" w:sz="0" w:space="0" w:color="auto"/>
                                      </w:divBdr>
                                      <w:divsChild>
                                        <w:div w:id="1101877014">
                                          <w:marLeft w:val="0"/>
                                          <w:marRight w:val="0"/>
                                          <w:marTop w:val="0"/>
                                          <w:marBottom w:val="0"/>
                                          <w:divBdr>
                                            <w:top w:val="none" w:sz="0" w:space="0" w:color="auto"/>
                                            <w:left w:val="none" w:sz="0" w:space="0" w:color="auto"/>
                                            <w:bottom w:val="none" w:sz="0" w:space="0" w:color="auto"/>
                                            <w:right w:val="none" w:sz="0" w:space="0" w:color="auto"/>
                                          </w:divBdr>
                                        </w:div>
                                      </w:divsChild>
                                    </w:div>
                                    <w:div w:id="133260935">
                                      <w:marLeft w:val="0"/>
                                      <w:marRight w:val="0"/>
                                      <w:marTop w:val="0"/>
                                      <w:marBottom w:val="0"/>
                                      <w:divBdr>
                                        <w:top w:val="none" w:sz="0" w:space="0" w:color="auto"/>
                                        <w:left w:val="none" w:sz="0" w:space="0" w:color="auto"/>
                                        <w:bottom w:val="none" w:sz="0" w:space="0" w:color="auto"/>
                                        <w:right w:val="none" w:sz="0" w:space="0" w:color="auto"/>
                                      </w:divBdr>
                                      <w:divsChild>
                                        <w:div w:id="745808245">
                                          <w:marLeft w:val="0"/>
                                          <w:marRight w:val="0"/>
                                          <w:marTop w:val="0"/>
                                          <w:marBottom w:val="0"/>
                                          <w:divBdr>
                                            <w:top w:val="none" w:sz="0" w:space="0" w:color="auto"/>
                                            <w:left w:val="none" w:sz="0" w:space="0" w:color="auto"/>
                                            <w:bottom w:val="none" w:sz="0" w:space="0" w:color="auto"/>
                                            <w:right w:val="none" w:sz="0" w:space="0" w:color="auto"/>
                                          </w:divBdr>
                                        </w:div>
                                      </w:divsChild>
                                    </w:div>
                                    <w:div w:id="1666936205">
                                      <w:marLeft w:val="0"/>
                                      <w:marRight w:val="0"/>
                                      <w:marTop w:val="0"/>
                                      <w:marBottom w:val="0"/>
                                      <w:divBdr>
                                        <w:top w:val="none" w:sz="0" w:space="0" w:color="auto"/>
                                        <w:left w:val="none" w:sz="0" w:space="0" w:color="auto"/>
                                        <w:bottom w:val="none" w:sz="0" w:space="0" w:color="auto"/>
                                        <w:right w:val="none" w:sz="0" w:space="0" w:color="auto"/>
                                      </w:divBdr>
                                      <w:divsChild>
                                        <w:div w:id="1623266011">
                                          <w:marLeft w:val="0"/>
                                          <w:marRight w:val="0"/>
                                          <w:marTop w:val="0"/>
                                          <w:marBottom w:val="0"/>
                                          <w:divBdr>
                                            <w:top w:val="none" w:sz="0" w:space="0" w:color="auto"/>
                                            <w:left w:val="none" w:sz="0" w:space="0" w:color="auto"/>
                                            <w:bottom w:val="none" w:sz="0" w:space="0" w:color="auto"/>
                                            <w:right w:val="none" w:sz="0" w:space="0" w:color="auto"/>
                                          </w:divBdr>
                                        </w:div>
                                      </w:divsChild>
                                    </w:div>
                                    <w:div w:id="1715422742">
                                      <w:marLeft w:val="0"/>
                                      <w:marRight w:val="0"/>
                                      <w:marTop w:val="0"/>
                                      <w:marBottom w:val="0"/>
                                      <w:divBdr>
                                        <w:top w:val="none" w:sz="0" w:space="0" w:color="auto"/>
                                        <w:left w:val="none" w:sz="0" w:space="0" w:color="auto"/>
                                        <w:bottom w:val="none" w:sz="0" w:space="0" w:color="auto"/>
                                        <w:right w:val="none" w:sz="0" w:space="0" w:color="auto"/>
                                      </w:divBdr>
                                      <w:divsChild>
                                        <w:div w:id="1674795277">
                                          <w:marLeft w:val="0"/>
                                          <w:marRight w:val="0"/>
                                          <w:marTop w:val="0"/>
                                          <w:marBottom w:val="0"/>
                                          <w:divBdr>
                                            <w:top w:val="none" w:sz="0" w:space="0" w:color="auto"/>
                                            <w:left w:val="none" w:sz="0" w:space="0" w:color="auto"/>
                                            <w:bottom w:val="none" w:sz="0" w:space="0" w:color="auto"/>
                                            <w:right w:val="none" w:sz="0" w:space="0" w:color="auto"/>
                                          </w:divBdr>
                                        </w:div>
                                      </w:divsChild>
                                    </w:div>
                                    <w:div w:id="661395925">
                                      <w:marLeft w:val="0"/>
                                      <w:marRight w:val="0"/>
                                      <w:marTop w:val="0"/>
                                      <w:marBottom w:val="0"/>
                                      <w:divBdr>
                                        <w:top w:val="none" w:sz="0" w:space="0" w:color="auto"/>
                                        <w:left w:val="none" w:sz="0" w:space="0" w:color="auto"/>
                                        <w:bottom w:val="none" w:sz="0" w:space="0" w:color="auto"/>
                                        <w:right w:val="none" w:sz="0" w:space="0" w:color="auto"/>
                                      </w:divBdr>
                                      <w:divsChild>
                                        <w:div w:id="1646661647">
                                          <w:marLeft w:val="0"/>
                                          <w:marRight w:val="0"/>
                                          <w:marTop w:val="0"/>
                                          <w:marBottom w:val="0"/>
                                          <w:divBdr>
                                            <w:top w:val="none" w:sz="0" w:space="0" w:color="auto"/>
                                            <w:left w:val="none" w:sz="0" w:space="0" w:color="auto"/>
                                            <w:bottom w:val="none" w:sz="0" w:space="0" w:color="auto"/>
                                            <w:right w:val="none" w:sz="0" w:space="0" w:color="auto"/>
                                          </w:divBdr>
                                        </w:div>
                                      </w:divsChild>
                                    </w:div>
                                    <w:div w:id="761805338">
                                      <w:marLeft w:val="0"/>
                                      <w:marRight w:val="0"/>
                                      <w:marTop w:val="0"/>
                                      <w:marBottom w:val="0"/>
                                      <w:divBdr>
                                        <w:top w:val="none" w:sz="0" w:space="0" w:color="auto"/>
                                        <w:left w:val="none" w:sz="0" w:space="0" w:color="auto"/>
                                        <w:bottom w:val="none" w:sz="0" w:space="0" w:color="auto"/>
                                        <w:right w:val="none" w:sz="0" w:space="0" w:color="auto"/>
                                      </w:divBdr>
                                      <w:divsChild>
                                        <w:div w:id="252934754">
                                          <w:marLeft w:val="0"/>
                                          <w:marRight w:val="0"/>
                                          <w:marTop w:val="0"/>
                                          <w:marBottom w:val="0"/>
                                          <w:divBdr>
                                            <w:top w:val="none" w:sz="0" w:space="0" w:color="auto"/>
                                            <w:left w:val="none" w:sz="0" w:space="0" w:color="auto"/>
                                            <w:bottom w:val="none" w:sz="0" w:space="0" w:color="auto"/>
                                            <w:right w:val="none" w:sz="0" w:space="0" w:color="auto"/>
                                          </w:divBdr>
                                        </w:div>
                                      </w:divsChild>
                                    </w:div>
                                    <w:div w:id="1588422670">
                                      <w:marLeft w:val="0"/>
                                      <w:marRight w:val="0"/>
                                      <w:marTop w:val="0"/>
                                      <w:marBottom w:val="0"/>
                                      <w:divBdr>
                                        <w:top w:val="none" w:sz="0" w:space="0" w:color="auto"/>
                                        <w:left w:val="none" w:sz="0" w:space="0" w:color="auto"/>
                                        <w:bottom w:val="none" w:sz="0" w:space="0" w:color="auto"/>
                                        <w:right w:val="none" w:sz="0" w:space="0" w:color="auto"/>
                                      </w:divBdr>
                                      <w:divsChild>
                                        <w:div w:id="164133502">
                                          <w:marLeft w:val="0"/>
                                          <w:marRight w:val="0"/>
                                          <w:marTop w:val="0"/>
                                          <w:marBottom w:val="0"/>
                                          <w:divBdr>
                                            <w:top w:val="none" w:sz="0" w:space="0" w:color="auto"/>
                                            <w:left w:val="none" w:sz="0" w:space="0" w:color="auto"/>
                                            <w:bottom w:val="none" w:sz="0" w:space="0" w:color="auto"/>
                                            <w:right w:val="none" w:sz="0" w:space="0" w:color="auto"/>
                                          </w:divBdr>
                                        </w:div>
                                      </w:divsChild>
                                    </w:div>
                                    <w:div w:id="637758181">
                                      <w:marLeft w:val="0"/>
                                      <w:marRight w:val="0"/>
                                      <w:marTop w:val="0"/>
                                      <w:marBottom w:val="0"/>
                                      <w:divBdr>
                                        <w:top w:val="none" w:sz="0" w:space="0" w:color="auto"/>
                                        <w:left w:val="none" w:sz="0" w:space="0" w:color="auto"/>
                                        <w:bottom w:val="none" w:sz="0" w:space="0" w:color="auto"/>
                                        <w:right w:val="none" w:sz="0" w:space="0" w:color="auto"/>
                                      </w:divBdr>
                                      <w:divsChild>
                                        <w:div w:id="116880236">
                                          <w:marLeft w:val="0"/>
                                          <w:marRight w:val="0"/>
                                          <w:marTop w:val="0"/>
                                          <w:marBottom w:val="0"/>
                                          <w:divBdr>
                                            <w:top w:val="none" w:sz="0" w:space="0" w:color="auto"/>
                                            <w:left w:val="none" w:sz="0" w:space="0" w:color="auto"/>
                                            <w:bottom w:val="none" w:sz="0" w:space="0" w:color="auto"/>
                                            <w:right w:val="none" w:sz="0" w:space="0" w:color="auto"/>
                                          </w:divBdr>
                                        </w:div>
                                      </w:divsChild>
                                    </w:div>
                                    <w:div w:id="244148299">
                                      <w:marLeft w:val="0"/>
                                      <w:marRight w:val="0"/>
                                      <w:marTop w:val="0"/>
                                      <w:marBottom w:val="0"/>
                                      <w:divBdr>
                                        <w:top w:val="none" w:sz="0" w:space="0" w:color="auto"/>
                                        <w:left w:val="none" w:sz="0" w:space="0" w:color="auto"/>
                                        <w:bottom w:val="none" w:sz="0" w:space="0" w:color="auto"/>
                                        <w:right w:val="none" w:sz="0" w:space="0" w:color="auto"/>
                                      </w:divBdr>
                                      <w:divsChild>
                                        <w:div w:id="147982363">
                                          <w:marLeft w:val="0"/>
                                          <w:marRight w:val="0"/>
                                          <w:marTop w:val="0"/>
                                          <w:marBottom w:val="0"/>
                                          <w:divBdr>
                                            <w:top w:val="none" w:sz="0" w:space="0" w:color="auto"/>
                                            <w:left w:val="none" w:sz="0" w:space="0" w:color="auto"/>
                                            <w:bottom w:val="none" w:sz="0" w:space="0" w:color="auto"/>
                                            <w:right w:val="none" w:sz="0" w:space="0" w:color="auto"/>
                                          </w:divBdr>
                                        </w:div>
                                      </w:divsChild>
                                    </w:div>
                                    <w:div w:id="22291058">
                                      <w:marLeft w:val="0"/>
                                      <w:marRight w:val="0"/>
                                      <w:marTop w:val="0"/>
                                      <w:marBottom w:val="0"/>
                                      <w:divBdr>
                                        <w:top w:val="none" w:sz="0" w:space="0" w:color="auto"/>
                                        <w:left w:val="none" w:sz="0" w:space="0" w:color="auto"/>
                                        <w:bottom w:val="none" w:sz="0" w:space="0" w:color="auto"/>
                                        <w:right w:val="none" w:sz="0" w:space="0" w:color="auto"/>
                                      </w:divBdr>
                                      <w:divsChild>
                                        <w:div w:id="60666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488993">
                      <w:marLeft w:val="0"/>
                      <w:marRight w:val="0"/>
                      <w:marTop w:val="0"/>
                      <w:marBottom w:val="0"/>
                      <w:divBdr>
                        <w:top w:val="none" w:sz="0" w:space="0" w:color="auto"/>
                        <w:left w:val="none" w:sz="0" w:space="0" w:color="auto"/>
                        <w:bottom w:val="none" w:sz="0" w:space="0" w:color="auto"/>
                        <w:right w:val="none" w:sz="0" w:space="0" w:color="auto"/>
                      </w:divBdr>
                      <w:divsChild>
                        <w:div w:id="2020617877">
                          <w:marLeft w:val="0"/>
                          <w:marRight w:val="0"/>
                          <w:marTop w:val="0"/>
                          <w:marBottom w:val="0"/>
                          <w:divBdr>
                            <w:top w:val="none" w:sz="0" w:space="0" w:color="auto"/>
                            <w:left w:val="none" w:sz="0" w:space="0" w:color="auto"/>
                            <w:bottom w:val="none" w:sz="0" w:space="0" w:color="auto"/>
                            <w:right w:val="none" w:sz="0" w:space="0" w:color="auto"/>
                          </w:divBdr>
                          <w:divsChild>
                            <w:div w:id="1998726516">
                              <w:marLeft w:val="0"/>
                              <w:marRight w:val="0"/>
                              <w:marTop w:val="0"/>
                              <w:marBottom w:val="0"/>
                              <w:divBdr>
                                <w:top w:val="none" w:sz="0" w:space="0" w:color="auto"/>
                                <w:left w:val="none" w:sz="0" w:space="0" w:color="auto"/>
                                <w:bottom w:val="none" w:sz="0" w:space="0" w:color="auto"/>
                                <w:right w:val="none" w:sz="0" w:space="0" w:color="auto"/>
                              </w:divBdr>
                              <w:divsChild>
                                <w:div w:id="2106222162">
                                  <w:marLeft w:val="0"/>
                                  <w:marRight w:val="0"/>
                                  <w:marTop w:val="0"/>
                                  <w:marBottom w:val="150"/>
                                  <w:divBdr>
                                    <w:top w:val="none" w:sz="0" w:space="0" w:color="auto"/>
                                    <w:left w:val="none" w:sz="0" w:space="0" w:color="auto"/>
                                    <w:bottom w:val="none" w:sz="0" w:space="0" w:color="auto"/>
                                    <w:right w:val="none" w:sz="0" w:space="0" w:color="auto"/>
                                  </w:divBdr>
                                  <w:divsChild>
                                    <w:div w:id="1425110505">
                                      <w:marLeft w:val="0"/>
                                      <w:marRight w:val="0"/>
                                      <w:marTop w:val="0"/>
                                      <w:marBottom w:val="0"/>
                                      <w:divBdr>
                                        <w:top w:val="none" w:sz="0" w:space="0" w:color="auto"/>
                                        <w:left w:val="none" w:sz="0" w:space="0" w:color="auto"/>
                                        <w:bottom w:val="none" w:sz="0" w:space="0" w:color="auto"/>
                                        <w:right w:val="none" w:sz="0" w:space="0" w:color="auto"/>
                                      </w:divBdr>
                                      <w:divsChild>
                                        <w:div w:id="635333909">
                                          <w:marLeft w:val="0"/>
                                          <w:marRight w:val="0"/>
                                          <w:marTop w:val="0"/>
                                          <w:marBottom w:val="0"/>
                                          <w:divBdr>
                                            <w:top w:val="none" w:sz="0" w:space="0" w:color="auto"/>
                                            <w:left w:val="none" w:sz="0" w:space="0" w:color="auto"/>
                                            <w:bottom w:val="none" w:sz="0" w:space="0" w:color="auto"/>
                                            <w:right w:val="none" w:sz="0" w:space="0" w:color="auto"/>
                                          </w:divBdr>
                                        </w:div>
                                      </w:divsChild>
                                    </w:div>
                                    <w:div w:id="1467431745">
                                      <w:marLeft w:val="0"/>
                                      <w:marRight w:val="0"/>
                                      <w:marTop w:val="0"/>
                                      <w:marBottom w:val="0"/>
                                      <w:divBdr>
                                        <w:top w:val="none" w:sz="0" w:space="0" w:color="auto"/>
                                        <w:left w:val="none" w:sz="0" w:space="0" w:color="auto"/>
                                        <w:bottom w:val="none" w:sz="0" w:space="0" w:color="auto"/>
                                        <w:right w:val="none" w:sz="0" w:space="0" w:color="auto"/>
                                      </w:divBdr>
                                      <w:divsChild>
                                        <w:div w:id="139201439">
                                          <w:marLeft w:val="0"/>
                                          <w:marRight w:val="0"/>
                                          <w:marTop w:val="0"/>
                                          <w:marBottom w:val="0"/>
                                          <w:divBdr>
                                            <w:top w:val="none" w:sz="0" w:space="0" w:color="auto"/>
                                            <w:left w:val="none" w:sz="0" w:space="0" w:color="auto"/>
                                            <w:bottom w:val="none" w:sz="0" w:space="0" w:color="auto"/>
                                            <w:right w:val="none" w:sz="0" w:space="0" w:color="auto"/>
                                          </w:divBdr>
                                        </w:div>
                                      </w:divsChild>
                                    </w:div>
                                    <w:div w:id="1744373197">
                                      <w:marLeft w:val="0"/>
                                      <w:marRight w:val="0"/>
                                      <w:marTop w:val="0"/>
                                      <w:marBottom w:val="0"/>
                                      <w:divBdr>
                                        <w:top w:val="none" w:sz="0" w:space="0" w:color="auto"/>
                                        <w:left w:val="none" w:sz="0" w:space="0" w:color="auto"/>
                                        <w:bottom w:val="none" w:sz="0" w:space="0" w:color="auto"/>
                                        <w:right w:val="none" w:sz="0" w:space="0" w:color="auto"/>
                                      </w:divBdr>
                                      <w:divsChild>
                                        <w:div w:id="879710837">
                                          <w:marLeft w:val="0"/>
                                          <w:marRight w:val="0"/>
                                          <w:marTop w:val="0"/>
                                          <w:marBottom w:val="0"/>
                                          <w:divBdr>
                                            <w:top w:val="none" w:sz="0" w:space="0" w:color="auto"/>
                                            <w:left w:val="none" w:sz="0" w:space="0" w:color="auto"/>
                                            <w:bottom w:val="none" w:sz="0" w:space="0" w:color="auto"/>
                                            <w:right w:val="none" w:sz="0" w:space="0" w:color="auto"/>
                                          </w:divBdr>
                                        </w:div>
                                      </w:divsChild>
                                    </w:div>
                                    <w:div w:id="1516922379">
                                      <w:marLeft w:val="0"/>
                                      <w:marRight w:val="0"/>
                                      <w:marTop w:val="0"/>
                                      <w:marBottom w:val="0"/>
                                      <w:divBdr>
                                        <w:top w:val="none" w:sz="0" w:space="0" w:color="auto"/>
                                        <w:left w:val="none" w:sz="0" w:space="0" w:color="auto"/>
                                        <w:bottom w:val="none" w:sz="0" w:space="0" w:color="auto"/>
                                        <w:right w:val="none" w:sz="0" w:space="0" w:color="auto"/>
                                      </w:divBdr>
                                      <w:divsChild>
                                        <w:div w:id="6181466">
                                          <w:marLeft w:val="0"/>
                                          <w:marRight w:val="0"/>
                                          <w:marTop w:val="0"/>
                                          <w:marBottom w:val="0"/>
                                          <w:divBdr>
                                            <w:top w:val="none" w:sz="0" w:space="0" w:color="auto"/>
                                            <w:left w:val="none" w:sz="0" w:space="0" w:color="auto"/>
                                            <w:bottom w:val="none" w:sz="0" w:space="0" w:color="auto"/>
                                            <w:right w:val="none" w:sz="0" w:space="0" w:color="auto"/>
                                          </w:divBdr>
                                        </w:div>
                                      </w:divsChild>
                                    </w:div>
                                    <w:div w:id="590162501">
                                      <w:marLeft w:val="0"/>
                                      <w:marRight w:val="0"/>
                                      <w:marTop w:val="0"/>
                                      <w:marBottom w:val="0"/>
                                      <w:divBdr>
                                        <w:top w:val="none" w:sz="0" w:space="0" w:color="auto"/>
                                        <w:left w:val="none" w:sz="0" w:space="0" w:color="auto"/>
                                        <w:bottom w:val="none" w:sz="0" w:space="0" w:color="auto"/>
                                        <w:right w:val="none" w:sz="0" w:space="0" w:color="auto"/>
                                      </w:divBdr>
                                      <w:divsChild>
                                        <w:div w:id="1671058982">
                                          <w:marLeft w:val="0"/>
                                          <w:marRight w:val="0"/>
                                          <w:marTop w:val="0"/>
                                          <w:marBottom w:val="0"/>
                                          <w:divBdr>
                                            <w:top w:val="none" w:sz="0" w:space="0" w:color="auto"/>
                                            <w:left w:val="none" w:sz="0" w:space="0" w:color="auto"/>
                                            <w:bottom w:val="none" w:sz="0" w:space="0" w:color="auto"/>
                                            <w:right w:val="none" w:sz="0" w:space="0" w:color="auto"/>
                                          </w:divBdr>
                                        </w:div>
                                      </w:divsChild>
                                    </w:div>
                                    <w:div w:id="2036154831">
                                      <w:marLeft w:val="0"/>
                                      <w:marRight w:val="0"/>
                                      <w:marTop w:val="0"/>
                                      <w:marBottom w:val="0"/>
                                      <w:divBdr>
                                        <w:top w:val="none" w:sz="0" w:space="0" w:color="auto"/>
                                        <w:left w:val="none" w:sz="0" w:space="0" w:color="auto"/>
                                        <w:bottom w:val="none" w:sz="0" w:space="0" w:color="auto"/>
                                        <w:right w:val="none" w:sz="0" w:space="0" w:color="auto"/>
                                      </w:divBdr>
                                      <w:divsChild>
                                        <w:div w:id="570039982">
                                          <w:marLeft w:val="0"/>
                                          <w:marRight w:val="0"/>
                                          <w:marTop w:val="0"/>
                                          <w:marBottom w:val="0"/>
                                          <w:divBdr>
                                            <w:top w:val="none" w:sz="0" w:space="0" w:color="auto"/>
                                            <w:left w:val="none" w:sz="0" w:space="0" w:color="auto"/>
                                            <w:bottom w:val="none" w:sz="0" w:space="0" w:color="auto"/>
                                            <w:right w:val="none" w:sz="0" w:space="0" w:color="auto"/>
                                          </w:divBdr>
                                        </w:div>
                                      </w:divsChild>
                                    </w:div>
                                    <w:div w:id="368065024">
                                      <w:marLeft w:val="0"/>
                                      <w:marRight w:val="0"/>
                                      <w:marTop w:val="0"/>
                                      <w:marBottom w:val="0"/>
                                      <w:divBdr>
                                        <w:top w:val="none" w:sz="0" w:space="0" w:color="auto"/>
                                        <w:left w:val="none" w:sz="0" w:space="0" w:color="auto"/>
                                        <w:bottom w:val="none" w:sz="0" w:space="0" w:color="auto"/>
                                        <w:right w:val="none" w:sz="0" w:space="0" w:color="auto"/>
                                      </w:divBdr>
                                      <w:divsChild>
                                        <w:div w:id="1332220493">
                                          <w:marLeft w:val="0"/>
                                          <w:marRight w:val="0"/>
                                          <w:marTop w:val="0"/>
                                          <w:marBottom w:val="0"/>
                                          <w:divBdr>
                                            <w:top w:val="none" w:sz="0" w:space="0" w:color="auto"/>
                                            <w:left w:val="none" w:sz="0" w:space="0" w:color="auto"/>
                                            <w:bottom w:val="none" w:sz="0" w:space="0" w:color="auto"/>
                                            <w:right w:val="none" w:sz="0" w:space="0" w:color="auto"/>
                                          </w:divBdr>
                                        </w:div>
                                      </w:divsChild>
                                    </w:div>
                                    <w:div w:id="711150874">
                                      <w:marLeft w:val="0"/>
                                      <w:marRight w:val="0"/>
                                      <w:marTop w:val="0"/>
                                      <w:marBottom w:val="0"/>
                                      <w:divBdr>
                                        <w:top w:val="none" w:sz="0" w:space="0" w:color="auto"/>
                                        <w:left w:val="none" w:sz="0" w:space="0" w:color="auto"/>
                                        <w:bottom w:val="none" w:sz="0" w:space="0" w:color="auto"/>
                                        <w:right w:val="none" w:sz="0" w:space="0" w:color="auto"/>
                                      </w:divBdr>
                                      <w:divsChild>
                                        <w:div w:id="5309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608603">
                      <w:marLeft w:val="0"/>
                      <w:marRight w:val="0"/>
                      <w:marTop w:val="0"/>
                      <w:marBottom w:val="0"/>
                      <w:divBdr>
                        <w:top w:val="none" w:sz="0" w:space="0" w:color="auto"/>
                        <w:left w:val="none" w:sz="0" w:space="0" w:color="auto"/>
                        <w:bottom w:val="none" w:sz="0" w:space="0" w:color="auto"/>
                        <w:right w:val="none" w:sz="0" w:space="0" w:color="auto"/>
                      </w:divBdr>
                      <w:divsChild>
                        <w:div w:id="1645356044">
                          <w:marLeft w:val="0"/>
                          <w:marRight w:val="0"/>
                          <w:marTop w:val="0"/>
                          <w:marBottom w:val="0"/>
                          <w:divBdr>
                            <w:top w:val="none" w:sz="0" w:space="0" w:color="auto"/>
                            <w:left w:val="none" w:sz="0" w:space="0" w:color="auto"/>
                            <w:bottom w:val="none" w:sz="0" w:space="0" w:color="auto"/>
                            <w:right w:val="none" w:sz="0" w:space="0" w:color="auto"/>
                          </w:divBdr>
                          <w:divsChild>
                            <w:div w:id="913049189">
                              <w:marLeft w:val="0"/>
                              <w:marRight w:val="0"/>
                              <w:marTop w:val="0"/>
                              <w:marBottom w:val="0"/>
                              <w:divBdr>
                                <w:top w:val="none" w:sz="0" w:space="0" w:color="auto"/>
                                <w:left w:val="none" w:sz="0" w:space="0" w:color="auto"/>
                                <w:bottom w:val="none" w:sz="0" w:space="0" w:color="auto"/>
                                <w:right w:val="none" w:sz="0" w:space="0" w:color="auto"/>
                              </w:divBdr>
                              <w:divsChild>
                                <w:div w:id="1784423271">
                                  <w:marLeft w:val="0"/>
                                  <w:marRight w:val="0"/>
                                  <w:marTop w:val="0"/>
                                  <w:marBottom w:val="150"/>
                                  <w:divBdr>
                                    <w:top w:val="none" w:sz="0" w:space="0" w:color="auto"/>
                                    <w:left w:val="none" w:sz="0" w:space="0" w:color="auto"/>
                                    <w:bottom w:val="none" w:sz="0" w:space="0" w:color="auto"/>
                                    <w:right w:val="none" w:sz="0" w:space="0" w:color="auto"/>
                                  </w:divBdr>
                                  <w:divsChild>
                                    <w:div w:id="1715042164">
                                      <w:marLeft w:val="0"/>
                                      <w:marRight w:val="0"/>
                                      <w:marTop w:val="0"/>
                                      <w:marBottom w:val="0"/>
                                      <w:divBdr>
                                        <w:top w:val="none" w:sz="0" w:space="0" w:color="auto"/>
                                        <w:left w:val="none" w:sz="0" w:space="0" w:color="auto"/>
                                        <w:bottom w:val="none" w:sz="0" w:space="0" w:color="auto"/>
                                        <w:right w:val="none" w:sz="0" w:space="0" w:color="auto"/>
                                      </w:divBdr>
                                      <w:divsChild>
                                        <w:div w:id="2039115259">
                                          <w:marLeft w:val="0"/>
                                          <w:marRight w:val="0"/>
                                          <w:marTop w:val="0"/>
                                          <w:marBottom w:val="0"/>
                                          <w:divBdr>
                                            <w:top w:val="none" w:sz="0" w:space="0" w:color="auto"/>
                                            <w:left w:val="none" w:sz="0" w:space="0" w:color="auto"/>
                                            <w:bottom w:val="none" w:sz="0" w:space="0" w:color="auto"/>
                                            <w:right w:val="none" w:sz="0" w:space="0" w:color="auto"/>
                                          </w:divBdr>
                                        </w:div>
                                      </w:divsChild>
                                    </w:div>
                                    <w:div w:id="249510696">
                                      <w:marLeft w:val="0"/>
                                      <w:marRight w:val="0"/>
                                      <w:marTop w:val="0"/>
                                      <w:marBottom w:val="0"/>
                                      <w:divBdr>
                                        <w:top w:val="none" w:sz="0" w:space="0" w:color="auto"/>
                                        <w:left w:val="none" w:sz="0" w:space="0" w:color="auto"/>
                                        <w:bottom w:val="none" w:sz="0" w:space="0" w:color="auto"/>
                                        <w:right w:val="none" w:sz="0" w:space="0" w:color="auto"/>
                                      </w:divBdr>
                                      <w:divsChild>
                                        <w:div w:id="1132358414">
                                          <w:marLeft w:val="0"/>
                                          <w:marRight w:val="0"/>
                                          <w:marTop w:val="0"/>
                                          <w:marBottom w:val="0"/>
                                          <w:divBdr>
                                            <w:top w:val="none" w:sz="0" w:space="0" w:color="auto"/>
                                            <w:left w:val="none" w:sz="0" w:space="0" w:color="auto"/>
                                            <w:bottom w:val="none" w:sz="0" w:space="0" w:color="auto"/>
                                            <w:right w:val="none" w:sz="0" w:space="0" w:color="auto"/>
                                          </w:divBdr>
                                        </w:div>
                                      </w:divsChild>
                                    </w:div>
                                    <w:div w:id="1169557566">
                                      <w:marLeft w:val="0"/>
                                      <w:marRight w:val="0"/>
                                      <w:marTop w:val="0"/>
                                      <w:marBottom w:val="0"/>
                                      <w:divBdr>
                                        <w:top w:val="none" w:sz="0" w:space="0" w:color="auto"/>
                                        <w:left w:val="none" w:sz="0" w:space="0" w:color="auto"/>
                                        <w:bottom w:val="none" w:sz="0" w:space="0" w:color="auto"/>
                                        <w:right w:val="none" w:sz="0" w:space="0" w:color="auto"/>
                                      </w:divBdr>
                                      <w:divsChild>
                                        <w:div w:id="225337886">
                                          <w:marLeft w:val="0"/>
                                          <w:marRight w:val="0"/>
                                          <w:marTop w:val="0"/>
                                          <w:marBottom w:val="0"/>
                                          <w:divBdr>
                                            <w:top w:val="none" w:sz="0" w:space="0" w:color="auto"/>
                                            <w:left w:val="none" w:sz="0" w:space="0" w:color="auto"/>
                                            <w:bottom w:val="none" w:sz="0" w:space="0" w:color="auto"/>
                                            <w:right w:val="none" w:sz="0" w:space="0" w:color="auto"/>
                                          </w:divBdr>
                                        </w:div>
                                      </w:divsChild>
                                    </w:div>
                                    <w:div w:id="721517573">
                                      <w:marLeft w:val="0"/>
                                      <w:marRight w:val="0"/>
                                      <w:marTop w:val="0"/>
                                      <w:marBottom w:val="0"/>
                                      <w:divBdr>
                                        <w:top w:val="none" w:sz="0" w:space="0" w:color="auto"/>
                                        <w:left w:val="none" w:sz="0" w:space="0" w:color="auto"/>
                                        <w:bottom w:val="none" w:sz="0" w:space="0" w:color="auto"/>
                                        <w:right w:val="none" w:sz="0" w:space="0" w:color="auto"/>
                                      </w:divBdr>
                                      <w:divsChild>
                                        <w:div w:id="1233270268">
                                          <w:marLeft w:val="0"/>
                                          <w:marRight w:val="0"/>
                                          <w:marTop w:val="0"/>
                                          <w:marBottom w:val="0"/>
                                          <w:divBdr>
                                            <w:top w:val="none" w:sz="0" w:space="0" w:color="auto"/>
                                            <w:left w:val="none" w:sz="0" w:space="0" w:color="auto"/>
                                            <w:bottom w:val="none" w:sz="0" w:space="0" w:color="auto"/>
                                            <w:right w:val="none" w:sz="0" w:space="0" w:color="auto"/>
                                          </w:divBdr>
                                        </w:div>
                                      </w:divsChild>
                                    </w:div>
                                    <w:div w:id="1508666671">
                                      <w:marLeft w:val="0"/>
                                      <w:marRight w:val="0"/>
                                      <w:marTop w:val="0"/>
                                      <w:marBottom w:val="0"/>
                                      <w:divBdr>
                                        <w:top w:val="none" w:sz="0" w:space="0" w:color="auto"/>
                                        <w:left w:val="none" w:sz="0" w:space="0" w:color="auto"/>
                                        <w:bottom w:val="none" w:sz="0" w:space="0" w:color="auto"/>
                                        <w:right w:val="none" w:sz="0" w:space="0" w:color="auto"/>
                                      </w:divBdr>
                                      <w:divsChild>
                                        <w:div w:id="1944263914">
                                          <w:marLeft w:val="0"/>
                                          <w:marRight w:val="0"/>
                                          <w:marTop w:val="0"/>
                                          <w:marBottom w:val="0"/>
                                          <w:divBdr>
                                            <w:top w:val="none" w:sz="0" w:space="0" w:color="auto"/>
                                            <w:left w:val="none" w:sz="0" w:space="0" w:color="auto"/>
                                            <w:bottom w:val="none" w:sz="0" w:space="0" w:color="auto"/>
                                            <w:right w:val="none" w:sz="0" w:space="0" w:color="auto"/>
                                          </w:divBdr>
                                        </w:div>
                                      </w:divsChild>
                                    </w:div>
                                    <w:div w:id="587924907">
                                      <w:marLeft w:val="0"/>
                                      <w:marRight w:val="0"/>
                                      <w:marTop w:val="0"/>
                                      <w:marBottom w:val="0"/>
                                      <w:divBdr>
                                        <w:top w:val="none" w:sz="0" w:space="0" w:color="auto"/>
                                        <w:left w:val="none" w:sz="0" w:space="0" w:color="auto"/>
                                        <w:bottom w:val="none" w:sz="0" w:space="0" w:color="auto"/>
                                        <w:right w:val="none" w:sz="0" w:space="0" w:color="auto"/>
                                      </w:divBdr>
                                      <w:divsChild>
                                        <w:div w:id="99499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963190">
                      <w:marLeft w:val="0"/>
                      <w:marRight w:val="0"/>
                      <w:marTop w:val="0"/>
                      <w:marBottom w:val="0"/>
                      <w:divBdr>
                        <w:top w:val="none" w:sz="0" w:space="0" w:color="auto"/>
                        <w:left w:val="none" w:sz="0" w:space="0" w:color="auto"/>
                        <w:bottom w:val="none" w:sz="0" w:space="0" w:color="auto"/>
                        <w:right w:val="none" w:sz="0" w:space="0" w:color="auto"/>
                      </w:divBdr>
                      <w:divsChild>
                        <w:div w:id="874388740">
                          <w:marLeft w:val="0"/>
                          <w:marRight w:val="0"/>
                          <w:marTop w:val="0"/>
                          <w:marBottom w:val="0"/>
                          <w:divBdr>
                            <w:top w:val="none" w:sz="0" w:space="0" w:color="auto"/>
                            <w:left w:val="none" w:sz="0" w:space="0" w:color="auto"/>
                            <w:bottom w:val="none" w:sz="0" w:space="0" w:color="auto"/>
                            <w:right w:val="none" w:sz="0" w:space="0" w:color="auto"/>
                          </w:divBdr>
                          <w:divsChild>
                            <w:div w:id="2016492636">
                              <w:marLeft w:val="0"/>
                              <w:marRight w:val="0"/>
                              <w:marTop w:val="0"/>
                              <w:marBottom w:val="0"/>
                              <w:divBdr>
                                <w:top w:val="none" w:sz="0" w:space="0" w:color="auto"/>
                                <w:left w:val="none" w:sz="0" w:space="0" w:color="auto"/>
                                <w:bottom w:val="none" w:sz="0" w:space="0" w:color="auto"/>
                                <w:right w:val="none" w:sz="0" w:space="0" w:color="auto"/>
                              </w:divBdr>
                              <w:divsChild>
                                <w:div w:id="1879971411">
                                  <w:marLeft w:val="0"/>
                                  <w:marRight w:val="0"/>
                                  <w:marTop w:val="0"/>
                                  <w:marBottom w:val="150"/>
                                  <w:divBdr>
                                    <w:top w:val="none" w:sz="0" w:space="0" w:color="auto"/>
                                    <w:left w:val="none" w:sz="0" w:space="0" w:color="auto"/>
                                    <w:bottom w:val="none" w:sz="0" w:space="0" w:color="auto"/>
                                    <w:right w:val="none" w:sz="0" w:space="0" w:color="auto"/>
                                  </w:divBdr>
                                  <w:divsChild>
                                    <w:div w:id="1170562870">
                                      <w:marLeft w:val="0"/>
                                      <w:marRight w:val="0"/>
                                      <w:marTop w:val="0"/>
                                      <w:marBottom w:val="0"/>
                                      <w:divBdr>
                                        <w:top w:val="none" w:sz="0" w:space="0" w:color="auto"/>
                                        <w:left w:val="none" w:sz="0" w:space="0" w:color="auto"/>
                                        <w:bottom w:val="none" w:sz="0" w:space="0" w:color="auto"/>
                                        <w:right w:val="none" w:sz="0" w:space="0" w:color="auto"/>
                                      </w:divBdr>
                                      <w:divsChild>
                                        <w:div w:id="450905605">
                                          <w:marLeft w:val="0"/>
                                          <w:marRight w:val="0"/>
                                          <w:marTop w:val="0"/>
                                          <w:marBottom w:val="0"/>
                                          <w:divBdr>
                                            <w:top w:val="none" w:sz="0" w:space="0" w:color="auto"/>
                                            <w:left w:val="none" w:sz="0" w:space="0" w:color="auto"/>
                                            <w:bottom w:val="none" w:sz="0" w:space="0" w:color="auto"/>
                                            <w:right w:val="none" w:sz="0" w:space="0" w:color="auto"/>
                                          </w:divBdr>
                                        </w:div>
                                      </w:divsChild>
                                    </w:div>
                                    <w:div w:id="1502089508">
                                      <w:marLeft w:val="0"/>
                                      <w:marRight w:val="0"/>
                                      <w:marTop w:val="0"/>
                                      <w:marBottom w:val="0"/>
                                      <w:divBdr>
                                        <w:top w:val="none" w:sz="0" w:space="0" w:color="auto"/>
                                        <w:left w:val="none" w:sz="0" w:space="0" w:color="auto"/>
                                        <w:bottom w:val="none" w:sz="0" w:space="0" w:color="auto"/>
                                        <w:right w:val="none" w:sz="0" w:space="0" w:color="auto"/>
                                      </w:divBdr>
                                      <w:divsChild>
                                        <w:div w:id="1238781713">
                                          <w:marLeft w:val="0"/>
                                          <w:marRight w:val="0"/>
                                          <w:marTop w:val="0"/>
                                          <w:marBottom w:val="0"/>
                                          <w:divBdr>
                                            <w:top w:val="none" w:sz="0" w:space="0" w:color="auto"/>
                                            <w:left w:val="none" w:sz="0" w:space="0" w:color="auto"/>
                                            <w:bottom w:val="none" w:sz="0" w:space="0" w:color="auto"/>
                                            <w:right w:val="none" w:sz="0" w:space="0" w:color="auto"/>
                                          </w:divBdr>
                                        </w:div>
                                      </w:divsChild>
                                    </w:div>
                                    <w:div w:id="915671155">
                                      <w:marLeft w:val="0"/>
                                      <w:marRight w:val="0"/>
                                      <w:marTop w:val="0"/>
                                      <w:marBottom w:val="0"/>
                                      <w:divBdr>
                                        <w:top w:val="none" w:sz="0" w:space="0" w:color="auto"/>
                                        <w:left w:val="none" w:sz="0" w:space="0" w:color="auto"/>
                                        <w:bottom w:val="none" w:sz="0" w:space="0" w:color="auto"/>
                                        <w:right w:val="none" w:sz="0" w:space="0" w:color="auto"/>
                                      </w:divBdr>
                                      <w:divsChild>
                                        <w:div w:id="580063738">
                                          <w:marLeft w:val="0"/>
                                          <w:marRight w:val="0"/>
                                          <w:marTop w:val="0"/>
                                          <w:marBottom w:val="0"/>
                                          <w:divBdr>
                                            <w:top w:val="none" w:sz="0" w:space="0" w:color="auto"/>
                                            <w:left w:val="none" w:sz="0" w:space="0" w:color="auto"/>
                                            <w:bottom w:val="none" w:sz="0" w:space="0" w:color="auto"/>
                                            <w:right w:val="none" w:sz="0" w:space="0" w:color="auto"/>
                                          </w:divBdr>
                                        </w:div>
                                      </w:divsChild>
                                    </w:div>
                                    <w:div w:id="1673994257">
                                      <w:marLeft w:val="0"/>
                                      <w:marRight w:val="0"/>
                                      <w:marTop w:val="0"/>
                                      <w:marBottom w:val="0"/>
                                      <w:divBdr>
                                        <w:top w:val="none" w:sz="0" w:space="0" w:color="auto"/>
                                        <w:left w:val="none" w:sz="0" w:space="0" w:color="auto"/>
                                        <w:bottom w:val="none" w:sz="0" w:space="0" w:color="auto"/>
                                        <w:right w:val="none" w:sz="0" w:space="0" w:color="auto"/>
                                      </w:divBdr>
                                      <w:divsChild>
                                        <w:div w:id="820930336">
                                          <w:marLeft w:val="0"/>
                                          <w:marRight w:val="0"/>
                                          <w:marTop w:val="0"/>
                                          <w:marBottom w:val="0"/>
                                          <w:divBdr>
                                            <w:top w:val="none" w:sz="0" w:space="0" w:color="auto"/>
                                            <w:left w:val="none" w:sz="0" w:space="0" w:color="auto"/>
                                            <w:bottom w:val="none" w:sz="0" w:space="0" w:color="auto"/>
                                            <w:right w:val="none" w:sz="0" w:space="0" w:color="auto"/>
                                          </w:divBdr>
                                        </w:div>
                                      </w:divsChild>
                                    </w:div>
                                    <w:div w:id="1087573304">
                                      <w:marLeft w:val="0"/>
                                      <w:marRight w:val="0"/>
                                      <w:marTop w:val="0"/>
                                      <w:marBottom w:val="0"/>
                                      <w:divBdr>
                                        <w:top w:val="none" w:sz="0" w:space="0" w:color="auto"/>
                                        <w:left w:val="none" w:sz="0" w:space="0" w:color="auto"/>
                                        <w:bottom w:val="none" w:sz="0" w:space="0" w:color="auto"/>
                                        <w:right w:val="none" w:sz="0" w:space="0" w:color="auto"/>
                                      </w:divBdr>
                                      <w:divsChild>
                                        <w:div w:id="817578297">
                                          <w:marLeft w:val="0"/>
                                          <w:marRight w:val="0"/>
                                          <w:marTop w:val="0"/>
                                          <w:marBottom w:val="0"/>
                                          <w:divBdr>
                                            <w:top w:val="none" w:sz="0" w:space="0" w:color="auto"/>
                                            <w:left w:val="none" w:sz="0" w:space="0" w:color="auto"/>
                                            <w:bottom w:val="none" w:sz="0" w:space="0" w:color="auto"/>
                                            <w:right w:val="none" w:sz="0" w:space="0" w:color="auto"/>
                                          </w:divBdr>
                                        </w:div>
                                      </w:divsChild>
                                    </w:div>
                                    <w:div w:id="217279656">
                                      <w:marLeft w:val="0"/>
                                      <w:marRight w:val="0"/>
                                      <w:marTop w:val="0"/>
                                      <w:marBottom w:val="0"/>
                                      <w:divBdr>
                                        <w:top w:val="none" w:sz="0" w:space="0" w:color="auto"/>
                                        <w:left w:val="none" w:sz="0" w:space="0" w:color="auto"/>
                                        <w:bottom w:val="none" w:sz="0" w:space="0" w:color="auto"/>
                                        <w:right w:val="none" w:sz="0" w:space="0" w:color="auto"/>
                                      </w:divBdr>
                                      <w:divsChild>
                                        <w:div w:id="529490030">
                                          <w:marLeft w:val="0"/>
                                          <w:marRight w:val="0"/>
                                          <w:marTop w:val="0"/>
                                          <w:marBottom w:val="0"/>
                                          <w:divBdr>
                                            <w:top w:val="none" w:sz="0" w:space="0" w:color="auto"/>
                                            <w:left w:val="none" w:sz="0" w:space="0" w:color="auto"/>
                                            <w:bottom w:val="none" w:sz="0" w:space="0" w:color="auto"/>
                                            <w:right w:val="none" w:sz="0" w:space="0" w:color="auto"/>
                                          </w:divBdr>
                                        </w:div>
                                      </w:divsChild>
                                    </w:div>
                                    <w:div w:id="782727720">
                                      <w:marLeft w:val="0"/>
                                      <w:marRight w:val="0"/>
                                      <w:marTop w:val="0"/>
                                      <w:marBottom w:val="0"/>
                                      <w:divBdr>
                                        <w:top w:val="none" w:sz="0" w:space="0" w:color="auto"/>
                                        <w:left w:val="none" w:sz="0" w:space="0" w:color="auto"/>
                                        <w:bottom w:val="none" w:sz="0" w:space="0" w:color="auto"/>
                                        <w:right w:val="none" w:sz="0" w:space="0" w:color="auto"/>
                                      </w:divBdr>
                                      <w:divsChild>
                                        <w:div w:id="495458040">
                                          <w:marLeft w:val="0"/>
                                          <w:marRight w:val="0"/>
                                          <w:marTop w:val="0"/>
                                          <w:marBottom w:val="0"/>
                                          <w:divBdr>
                                            <w:top w:val="none" w:sz="0" w:space="0" w:color="auto"/>
                                            <w:left w:val="none" w:sz="0" w:space="0" w:color="auto"/>
                                            <w:bottom w:val="none" w:sz="0" w:space="0" w:color="auto"/>
                                            <w:right w:val="none" w:sz="0" w:space="0" w:color="auto"/>
                                          </w:divBdr>
                                        </w:div>
                                      </w:divsChild>
                                    </w:div>
                                    <w:div w:id="1688560439">
                                      <w:marLeft w:val="0"/>
                                      <w:marRight w:val="0"/>
                                      <w:marTop w:val="0"/>
                                      <w:marBottom w:val="0"/>
                                      <w:divBdr>
                                        <w:top w:val="none" w:sz="0" w:space="0" w:color="auto"/>
                                        <w:left w:val="none" w:sz="0" w:space="0" w:color="auto"/>
                                        <w:bottom w:val="none" w:sz="0" w:space="0" w:color="auto"/>
                                        <w:right w:val="none" w:sz="0" w:space="0" w:color="auto"/>
                                      </w:divBdr>
                                      <w:divsChild>
                                        <w:div w:id="1972130297">
                                          <w:marLeft w:val="0"/>
                                          <w:marRight w:val="0"/>
                                          <w:marTop w:val="0"/>
                                          <w:marBottom w:val="0"/>
                                          <w:divBdr>
                                            <w:top w:val="none" w:sz="0" w:space="0" w:color="auto"/>
                                            <w:left w:val="none" w:sz="0" w:space="0" w:color="auto"/>
                                            <w:bottom w:val="none" w:sz="0" w:space="0" w:color="auto"/>
                                            <w:right w:val="none" w:sz="0" w:space="0" w:color="auto"/>
                                          </w:divBdr>
                                        </w:div>
                                      </w:divsChild>
                                    </w:div>
                                    <w:div w:id="17974587">
                                      <w:marLeft w:val="0"/>
                                      <w:marRight w:val="0"/>
                                      <w:marTop w:val="0"/>
                                      <w:marBottom w:val="0"/>
                                      <w:divBdr>
                                        <w:top w:val="none" w:sz="0" w:space="0" w:color="auto"/>
                                        <w:left w:val="none" w:sz="0" w:space="0" w:color="auto"/>
                                        <w:bottom w:val="none" w:sz="0" w:space="0" w:color="auto"/>
                                        <w:right w:val="none" w:sz="0" w:space="0" w:color="auto"/>
                                      </w:divBdr>
                                      <w:divsChild>
                                        <w:div w:id="1552352229">
                                          <w:marLeft w:val="0"/>
                                          <w:marRight w:val="0"/>
                                          <w:marTop w:val="0"/>
                                          <w:marBottom w:val="0"/>
                                          <w:divBdr>
                                            <w:top w:val="none" w:sz="0" w:space="0" w:color="auto"/>
                                            <w:left w:val="none" w:sz="0" w:space="0" w:color="auto"/>
                                            <w:bottom w:val="none" w:sz="0" w:space="0" w:color="auto"/>
                                            <w:right w:val="none" w:sz="0" w:space="0" w:color="auto"/>
                                          </w:divBdr>
                                        </w:div>
                                      </w:divsChild>
                                    </w:div>
                                    <w:div w:id="1540706529">
                                      <w:marLeft w:val="0"/>
                                      <w:marRight w:val="0"/>
                                      <w:marTop w:val="0"/>
                                      <w:marBottom w:val="0"/>
                                      <w:divBdr>
                                        <w:top w:val="none" w:sz="0" w:space="0" w:color="auto"/>
                                        <w:left w:val="none" w:sz="0" w:space="0" w:color="auto"/>
                                        <w:bottom w:val="none" w:sz="0" w:space="0" w:color="auto"/>
                                        <w:right w:val="none" w:sz="0" w:space="0" w:color="auto"/>
                                      </w:divBdr>
                                      <w:divsChild>
                                        <w:div w:id="1927686780">
                                          <w:marLeft w:val="0"/>
                                          <w:marRight w:val="0"/>
                                          <w:marTop w:val="0"/>
                                          <w:marBottom w:val="0"/>
                                          <w:divBdr>
                                            <w:top w:val="none" w:sz="0" w:space="0" w:color="auto"/>
                                            <w:left w:val="none" w:sz="0" w:space="0" w:color="auto"/>
                                            <w:bottom w:val="none" w:sz="0" w:space="0" w:color="auto"/>
                                            <w:right w:val="none" w:sz="0" w:space="0" w:color="auto"/>
                                          </w:divBdr>
                                        </w:div>
                                      </w:divsChild>
                                    </w:div>
                                    <w:div w:id="1905753699">
                                      <w:marLeft w:val="0"/>
                                      <w:marRight w:val="0"/>
                                      <w:marTop w:val="0"/>
                                      <w:marBottom w:val="0"/>
                                      <w:divBdr>
                                        <w:top w:val="none" w:sz="0" w:space="0" w:color="auto"/>
                                        <w:left w:val="none" w:sz="0" w:space="0" w:color="auto"/>
                                        <w:bottom w:val="none" w:sz="0" w:space="0" w:color="auto"/>
                                        <w:right w:val="none" w:sz="0" w:space="0" w:color="auto"/>
                                      </w:divBdr>
                                      <w:divsChild>
                                        <w:div w:id="1890022868">
                                          <w:marLeft w:val="0"/>
                                          <w:marRight w:val="0"/>
                                          <w:marTop w:val="0"/>
                                          <w:marBottom w:val="0"/>
                                          <w:divBdr>
                                            <w:top w:val="none" w:sz="0" w:space="0" w:color="auto"/>
                                            <w:left w:val="none" w:sz="0" w:space="0" w:color="auto"/>
                                            <w:bottom w:val="none" w:sz="0" w:space="0" w:color="auto"/>
                                            <w:right w:val="none" w:sz="0" w:space="0" w:color="auto"/>
                                          </w:divBdr>
                                        </w:div>
                                      </w:divsChild>
                                    </w:div>
                                    <w:div w:id="308942862">
                                      <w:marLeft w:val="0"/>
                                      <w:marRight w:val="0"/>
                                      <w:marTop w:val="0"/>
                                      <w:marBottom w:val="0"/>
                                      <w:divBdr>
                                        <w:top w:val="none" w:sz="0" w:space="0" w:color="auto"/>
                                        <w:left w:val="none" w:sz="0" w:space="0" w:color="auto"/>
                                        <w:bottom w:val="none" w:sz="0" w:space="0" w:color="auto"/>
                                        <w:right w:val="none" w:sz="0" w:space="0" w:color="auto"/>
                                      </w:divBdr>
                                      <w:divsChild>
                                        <w:div w:id="140359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9626750">
          <w:marLeft w:val="0"/>
          <w:marRight w:val="0"/>
          <w:marTop w:val="0"/>
          <w:marBottom w:val="0"/>
          <w:divBdr>
            <w:top w:val="none" w:sz="0" w:space="0" w:color="auto"/>
            <w:left w:val="none" w:sz="0" w:space="0" w:color="auto"/>
            <w:bottom w:val="none" w:sz="0" w:space="0" w:color="auto"/>
            <w:right w:val="none" w:sz="0" w:space="0" w:color="auto"/>
          </w:divBdr>
          <w:divsChild>
            <w:div w:id="1974602338">
              <w:marLeft w:val="0"/>
              <w:marRight w:val="0"/>
              <w:marTop w:val="0"/>
              <w:marBottom w:val="0"/>
              <w:divBdr>
                <w:top w:val="none" w:sz="0" w:space="0" w:color="auto"/>
                <w:left w:val="none" w:sz="0" w:space="0" w:color="auto"/>
                <w:bottom w:val="none" w:sz="0" w:space="0" w:color="auto"/>
                <w:right w:val="none" w:sz="0" w:space="0" w:color="auto"/>
              </w:divBdr>
              <w:divsChild>
                <w:div w:id="1905950522">
                  <w:marLeft w:val="0"/>
                  <w:marRight w:val="0"/>
                  <w:marTop w:val="0"/>
                  <w:marBottom w:val="150"/>
                  <w:divBdr>
                    <w:top w:val="none" w:sz="0" w:space="0" w:color="auto"/>
                    <w:left w:val="none" w:sz="0" w:space="0" w:color="auto"/>
                    <w:bottom w:val="none" w:sz="0" w:space="0" w:color="auto"/>
                    <w:right w:val="none" w:sz="0" w:space="0" w:color="auto"/>
                  </w:divBdr>
                  <w:divsChild>
                    <w:div w:id="523397175">
                      <w:marLeft w:val="0"/>
                      <w:marRight w:val="0"/>
                      <w:marTop w:val="0"/>
                      <w:marBottom w:val="0"/>
                      <w:divBdr>
                        <w:top w:val="none" w:sz="0" w:space="0" w:color="auto"/>
                        <w:left w:val="none" w:sz="0" w:space="0" w:color="auto"/>
                        <w:bottom w:val="none" w:sz="0" w:space="0" w:color="auto"/>
                        <w:right w:val="none" w:sz="0" w:space="0" w:color="auto"/>
                      </w:divBdr>
                      <w:divsChild>
                        <w:div w:id="188570161">
                          <w:marLeft w:val="0"/>
                          <w:marRight w:val="0"/>
                          <w:marTop w:val="0"/>
                          <w:marBottom w:val="0"/>
                          <w:divBdr>
                            <w:top w:val="none" w:sz="0" w:space="0" w:color="auto"/>
                            <w:left w:val="none" w:sz="0" w:space="0" w:color="auto"/>
                            <w:bottom w:val="none" w:sz="0" w:space="0" w:color="auto"/>
                            <w:right w:val="none" w:sz="0" w:space="0" w:color="auto"/>
                          </w:divBdr>
                        </w:div>
                      </w:divsChild>
                    </w:div>
                    <w:div w:id="1871602960">
                      <w:marLeft w:val="0"/>
                      <w:marRight w:val="0"/>
                      <w:marTop w:val="0"/>
                      <w:marBottom w:val="0"/>
                      <w:divBdr>
                        <w:top w:val="none" w:sz="0" w:space="0" w:color="auto"/>
                        <w:left w:val="none" w:sz="0" w:space="0" w:color="auto"/>
                        <w:bottom w:val="none" w:sz="0" w:space="0" w:color="auto"/>
                        <w:right w:val="none" w:sz="0" w:space="0" w:color="auto"/>
                      </w:divBdr>
                      <w:divsChild>
                        <w:div w:id="997685459">
                          <w:marLeft w:val="0"/>
                          <w:marRight w:val="0"/>
                          <w:marTop w:val="0"/>
                          <w:marBottom w:val="0"/>
                          <w:divBdr>
                            <w:top w:val="none" w:sz="0" w:space="0" w:color="auto"/>
                            <w:left w:val="none" w:sz="0" w:space="0" w:color="auto"/>
                            <w:bottom w:val="none" w:sz="0" w:space="0" w:color="auto"/>
                            <w:right w:val="none" w:sz="0" w:space="0" w:color="auto"/>
                          </w:divBdr>
                        </w:div>
                      </w:divsChild>
                    </w:div>
                    <w:div w:id="369575221">
                      <w:marLeft w:val="0"/>
                      <w:marRight w:val="0"/>
                      <w:marTop w:val="0"/>
                      <w:marBottom w:val="0"/>
                      <w:divBdr>
                        <w:top w:val="none" w:sz="0" w:space="0" w:color="auto"/>
                        <w:left w:val="none" w:sz="0" w:space="0" w:color="auto"/>
                        <w:bottom w:val="none" w:sz="0" w:space="0" w:color="auto"/>
                        <w:right w:val="none" w:sz="0" w:space="0" w:color="auto"/>
                      </w:divBdr>
                      <w:divsChild>
                        <w:div w:id="1028290876">
                          <w:marLeft w:val="0"/>
                          <w:marRight w:val="0"/>
                          <w:marTop w:val="0"/>
                          <w:marBottom w:val="0"/>
                          <w:divBdr>
                            <w:top w:val="none" w:sz="0" w:space="0" w:color="auto"/>
                            <w:left w:val="none" w:sz="0" w:space="0" w:color="auto"/>
                            <w:bottom w:val="none" w:sz="0" w:space="0" w:color="auto"/>
                            <w:right w:val="none" w:sz="0" w:space="0" w:color="auto"/>
                          </w:divBdr>
                        </w:div>
                      </w:divsChild>
                    </w:div>
                    <w:div w:id="2005207740">
                      <w:marLeft w:val="0"/>
                      <w:marRight w:val="0"/>
                      <w:marTop w:val="0"/>
                      <w:marBottom w:val="0"/>
                      <w:divBdr>
                        <w:top w:val="none" w:sz="0" w:space="0" w:color="auto"/>
                        <w:left w:val="none" w:sz="0" w:space="0" w:color="auto"/>
                        <w:bottom w:val="none" w:sz="0" w:space="0" w:color="auto"/>
                        <w:right w:val="none" w:sz="0" w:space="0" w:color="auto"/>
                      </w:divBdr>
                      <w:divsChild>
                        <w:div w:id="624654251">
                          <w:marLeft w:val="0"/>
                          <w:marRight w:val="0"/>
                          <w:marTop w:val="0"/>
                          <w:marBottom w:val="0"/>
                          <w:divBdr>
                            <w:top w:val="none" w:sz="0" w:space="0" w:color="auto"/>
                            <w:left w:val="none" w:sz="0" w:space="0" w:color="auto"/>
                            <w:bottom w:val="none" w:sz="0" w:space="0" w:color="auto"/>
                            <w:right w:val="none" w:sz="0" w:space="0" w:color="auto"/>
                          </w:divBdr>
                        </w:div>
                      </w:divsChild>
                    </w:div>
                    <w:div w:id="1061633732">
                      <w:marLeft w:val="0"/>
                      <w:marRight w:val="0"/>
                      <w:marTop w:val="0"/>
                      <w:marBottom w:val="0"/>
                      <w:divBdr>
                        <w:top w:val="none" w:sz="0" w:space="0" w:color="auto"/>
                        <w:left w:val="none" w:sz="0" w:space="0" w:color="auto"/>
                        <w:bottom w:val="none" w:sz="0" w:space="0" w:color="auto"/>
                        <w:right w:val="none" w:sz="0" w:space="0" w:color="auto"/>
                      </w:divBdr>
                      <w:divsChild>
                        <w:div w:id="119095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993935">
          <w:marLeft w:val="0"/>
          <w:marRight w:val="0"/>
          <w:marTop w:val="0"/>
          <w:marBottom w:val="0"/>
          <w:divBdr>
            <w:top w:val="none" w:sz="0" w:space="0" w:color="auto"/>
            <w:left w:val="none" w:sz="0" w:space="0" w:color="auto"/>
            <w:bottom w:val="none" w:sz="0" w:space="0" w:color="auto"/>
            <w:right w:val="none" w:sz="0" w:space="0" w:color="auto"/>
          </w:divBdr>
          <w:divsChild>
            <w:div w:id="186019145">
              <w:marLeft w:val="0"/>
              <w:marRight w:val="0"/>
              <w:marTop w:val="0"/>
              <w:marBottom w:val="0"/>
              <w:divBdr>
                <w:top w:val="none" w:sz="0" w:space="0" w:color="auto"/>
                <w:left w:val="none" w:sz="0" w:space="0" w:color="auto"/>
                <w:bottom w:val="none" w:sz="0" w:space="0" w:color="auto"/>
                <w:right w:val="none" w:sz="0" w:space="0" w:color="auto"/>
              </w:divBdr>
              <w:divsChild>
                <w:div w:id="1917086177">
                  <w:marLeft w:val="0"/>
                  <w:marRight w:val="0"/>
                  <w:marTop w:val="0"/>
                  <w:marBottom w:val="150"/>
                  <w:divBdr>
                    <w:top w:val="none" w:sz="0" w:space="0" w:color="auto"/>
                    <w:left w:val="none" w:sz="0" w:space="0" w:color="auto"/>
                    <w:bottom w:val="none" w:sz="0" w:space="0" w:color="auto"/>
                    <w:right w:val="none" w:sz="0" w:space="0" w:color="auto"/>
                  </w:divBdr>
                  <w:divsChild>
                    <w:div w:id="52194927">
                      <w:marLeft w:val="0"/>
                      <w:marRight w:val="0"/>
                      <w:marTop w:val="0"/>
                      <w:marBottom w:val="0"/>
                      <w:divBdr>
                        <w:top w:val="none" w:sz="0" w:space="0" w:color="auto"/>
                        <w:left w:val="none" w:sz="0" w:space="0" w:color="auto"/>
                        <w:bottom w:val="none" w:sz="0" w:space="0" w:color="auto"/>
                        <w:right w:val="none" w:sz="0" w:space="0" w:color="auto"/>
                      </w:divBdr>
                      <w:divsChild>
                        <w:div w:id="964849331">
                          <w:marLeft w:val="0"/>
                          <w:marRight w:val="0"/>
                          <w:marTop w:val="0"/>
                          <w:marBottom w:val="0"/>
                          <w:divBdr>
                            <w:top w:val="none" w:sz="0" w:space="0" w:color="auto"/>
                            <w:left w:val="none" w:sz="0" w:space="0" w:color="auto"/>
                            <w:bottom w:val="none" w:sz="0" w:space="0" w:color="auto"/>
                            <w:right w:val="none" w:sz="0" w:space="0" w:color="auto"/>
                          </w:divBdr>
                        </w:div>
                      </w:divsChild>
                    </w:div>
                    <w:div w:id="1890527925">
                      <w:marLeft w:val="0"/>
                      <w:marRight w:val="0"/>
                      <w:marTop w:val="0"/>
                      <w:marBottom w:val="0"/>
                      <w:divBdr>
                        <w:top w:val="none" w:sz="0" w:space="0" w:color="auto"/>
                        <w:left w:val="none" w:sz="0" w:space="0" w:color="auto"/>
                        <w:bottom w:val="none" w:sz="0" w:space="0" w:color="auto"/>
                        <w:right w:val="none" w:sz="0" w:space="0" w:color="auto"/>
                      </w:divBdr>
                      <w:divsChild>
                        <w:div w:id="108515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334663">
          <w:marLeft w:val="0"/>
          <w:marRight w:val="0"/>
          <w:marTop w:val="0"/>
          <w:marBottom w:val="0"/>
          <w:divBdr>
            <w:top w:val="none" w:sz="0" w:space="0" w:color="auto"/>
            <w:left w:val="none" w:sz="0" w:space="0" w:color="auto"/>
            <w:bottom w:val="none" w:sz="0" w:space="0" w:color="auto"/>
            <w:right w:val="none" w:sz="0" w:space="0" w:color="auto"/>
          </w:divBdr>
          <w:divsChild>
            <w:div w:id="199436760">
              <w:marLeft w:val="0"/>
              <w:marRight w:val="0"/>
              <w:marTop w:val="0"/>
              <w:marBottom w:val="0"/>
              <w:divBdr>
                <w:top w:val="none" w:sz="0" w:space="0" w:color="auto"/>
                <w:left w:val="none" w:sz="0" w:space="0" w:color="auto"/>
                <w:bottom w:val="none" w:sz="0" w:space="0" w:color="auto"/>
                <w:right w:val="none" w:sz="0" w:space="0" w:color="auto"/>
              </w:divBdr>
              <w:divsChild>
                <w:div w:id="374431407">
                  <w:marLeft w:val="0"/>
                  <w:marRight w:val="0"/>
                  <w:marTop w:val="0"/>
                  <w:marBottom w:val="150"/>
                  <w:divBdr>
                    <w:top w:val="none" w:sz="0" w:space="0" w:color="auto"/>
                    <w:left w:val="none" w:sz="0" w:space="0" w:color="auto"/>
                    <w:bottom w:val="none" w:sz="0" w:space="0" w:color="auto"/>
                    <w:right w:val="none" w:sz="0" w:space="0" w:color="auto"/>
                  </w:divBdr>
                  <w:divsChild>
                    <w:div w:id="978849647">
                      <w:marLeft w:val="0"/>
                      <w:marRight w:val="0"/>
                      <w:marTop w:val="0"/>
                      <w:marBottom w:val="0"/>
                      <w:divBdr>
                        <w:top w:val="none" w:sz="0" w:space="0" w:color="auto"/>
                        <w:left w:val="none" w:sz="0" w:space="0" w:color="auto"/>
                        <w:bottom w:val="none" w:sz="0" w:space="0" w:color="auto"/>
                        <w:right w:val="none" w:sz="0" w:space="0" w:color="auto"/>
                      </w:divBdr>
                      <w:divsChild>
                        <w:div w:id="1369526029">
                          <w:marLeft w:val="0"/>
                          <w:marRight w:val="0"/>
                          <w:marTop w:val="0"/>
                          <w:marBottom w:val="0"/>
                          <w:divBdr>
                            <w:top w:val="none" w:sz="0" w:space="0" w:color="auto"/>
                            <w:left w:val="none" w:sz="0" w:space="0" w:color="auto"/>
                            <w:bottom w:val="none" w:sz="0" w:space="0" w:color="auto"/>
                            <w:right w:val="none" w:sz="0" w:space="0" w:color="auto"/>
                          </w:divBdr>
                        </w:div>
                      </w:divsChild>
                    </w:div>
                    <w:div w:id="2098406906">
                      <w:marLeft w:val="0"/>
                      <w:marRight w:val="0"/>
                      <w:marTop w:val="0"/>
                      <w:marBottom w:val="0"/>
                      <w:divBdr>
                        <w:top w:val="none" w:sz="0" w:space="0" w:color="auto"/>
                        <w:left w:val="none" w:sz="0" w:space="0" w:color="auto"/>
                        <w:bottom w:val="none" w:sz="0" w:space="0" w:color="auto"/>
                        <w:right w:val="none" w:sz="0" w:space="0" w:color="auto"/>
                      </w:divBdr>
                      <w:divsChild>
                        <w:div w:id="524367452">
                          <w:marLeft w:val="0"/>
                          <w:marRight w:val="0"/>
                          <w:marTop w:val="0"/>
                          <w:marBottom w:val="0"/>
                          <w:divBdr>
                            <w:top w:val="none" w:sz="0" w:space="0" w:color="auto"/>
                            <w:left w:val="none" w:sz="0" w:space="0" w:color="auto"/>
                            <w:bottom w:val="none" w:sz="0" w:space="0" w:color="auto"/>
                            <w:right w:val="none" w:sz="0" w:space="0" w:color="auto"/>
                          </w:divBdr>
                          <w:divsChild>
                            <w:div w:id="2055499134">
                              <w:marLeft w:val="0"/>
                              <w:marRight w:val="0"/>
                              <w:marTop w:val="0"/>
                              <w:marBottom w:val="0"/>
                              <w:divBdr>
                                <w:top w:val="none" w:sz="0" w:space="0" w:color="auto"/>
                                <w:left w:val="none" w:sz="0" w:space="0" w:color="auto"/>
                                <w:bottom w:val="none" w:sz="0" w:space="0" w:color="auto"/>
                                <w:right w:val="none" w:sz="0" w:space="0" w:color="auto"/>
                              </w:divBdr>
                              <w:divsChild>
                                <w:div w:id="493031772">
                                  <w:marLeft w:val="0"/>
                                  <w:marRight w:val="0"/>
                                  <w:marTop w:val="0"/>
                                  <w:marBottom w:val="150"/>
                                  <w:divBdr>
                                    <w:top w:val="none" w:sz="0" w:space="0" w:color="auto"/>
                                    <w:left w:val="none" w:sz="0" w:space="0" w:color="auto"/>
                                    <w:bottom w:val="none" w:sz="0" w:space="0" w:color="auto"/>
                                    <w:right w:val="none" w:sz="0" w:space="0" w:color="auto"/>
                                  </w:divBdr>
                                  <w:divsChild>
                                    <w:div w:id="1427767469">
                                      <w:marLeft w:val="0"/>
                                      <w:marRight w:val="0"/>
                                      <w:marTop w:val="0"/>
                                      <w:marBottom w:val="0"/>
                                      <w:divBdr>
                                        <w:top w:val="none" w:sz="0" w:space="0" w:color="auto"/>
                                        <w:left w:val="none" w:sz="0" w:space="0" w:color="auto"/>
                                        <w:bottom w:val="none" w:sz="0" w:space="0" w:color="auto"/>
                                        <w:right w:val="none" w:sz="0" w:space="0" w:color="auto"/>
                                      </w:divBdr>
                                      <w:divsChild>
                                        <w:div w:id="784541254">
                                          <w:marLeft w:val="0"/>
                                          <w:marRight w:val="0"/>
                                          <w:marTop w:val="0"/>
                                          <w:marBottom w:val="0"/>
                                          <w:divBdr>
                                            <w:top w:val="none" w:sz="0" w:space="0" w:color="auto"/>
                                            <w:left w:val="none" w:sz="0" w:space="0" w:color="auto"/>
                                            <w:bottom w:val="none" w:sz="0" w:space="0" w:color="auto"/>
                                            <w:right w:val="none" w:sz="0" w:space="0" w:color="auto"/>
                                          </w:divBdr>
                                        </w:div>
                                      </w:divsChild>
                                    </w:div>
                                    <w:div w:id="1409575157">
                                      <w:marLeft w:val="0"/>
                                      <w:marRight w:val="0"/>
                                      <w:marTop w:val="0"/>
                                      <w:marBottom w:val="0"/>
                                      <w:divBdr>
                                        <w:top w:val="none" w:sz="0" w:space="0" w:color="auto"/>
                                        <w:left w:val="none" w:sz="0" w:space="0" w:color="auto"/>
                                        <w:bottom w:val="none" w:sz="0" w:space="0" w:color="auto"/>
                                        <w:right w:val="none" w:sz="0" w:space="0" w:color="auto"/>
                                      </w:divBdr>
                                      <w:divsChild>
                                        <w:div w:id="1821920300">
                                          <w:marLeft w:val="0"/>
                                          <w:marRight w:val="0"/>
                                          <w:marTop w:val="0"/>
                                          <w:marBottom w:val="0"/>
                                          <w:divBdr>
                                            <w:top w:val="none" w:sz="0" w:space="0" w:color="auto"/>
                                            <w:left w:val="none" w:sz="0" w:space="0" w:color="auto"/>
                                            <w:bottom w:val="none" w:sz="0" w:space="0" w:color="auto"/>
                                            <w:right w:val="none" w:sz="0" w:space="0" w:color="auto"/>
                                          </w:divBdr>
                                        </w:div>
                                      </w:divsChild>
                                    </w:div>
                                    <w:div w:id="649556428">
                                      <w:marLeft w:val="0"/>
                                      <w:marRight w:val="0"/>
                                      <w:marTop w:val="0"/>
                                      <w:marBottom w:val="0"/>
                                      <w:divBdr>
                                        <w:top w:val="none" w:sz="0" w:space="0" w:color="auto"/>
                                        <w:left w:val="none" w:sz="0" w:space="0" w:color="auto"/>
                                        <w:bottom w:val="none" w:sz="0" w:space="0" w:color="auto"/>
                                        <w:right w:val="none" w:sz="0" w:space="0" w:color="auto"/>
                                      </w:divBdr>
                                      <w:divsChild>
                                        <w:div w:id="462121886">
                                          <w:marLeft w:val="0"/>
                                          <w:marRight w:val="0"/>
                                          <w:marTop w:val="0"/>
                                          <w:marBottom w:val="0"/>
                                          <w:divBdr>
                                            <w:top w:val="none" w:sz="0" w:space="0" w:color="auto"/>
                                            <w:left w:val="none" w:sz="0" w:space="0" w:color="auto"/>
                                            <w:bottom w:val="none" w:sz="0" w:space="0" w:color="auto"/>
                                            <w:right w:val="none" w:sz="0" w:space="0" w:color="auto"/>
                                          </w:divBdr>
                                        </w:div>
                                      </w:divsChild>
                                    </w:div>
                                    <w:div w:id="1824812302">
                                      <w:marLeft w:val="0"/>
                                      <w:marRight w:val="0"/>
                                      <w:marTop w:val="0"/>
                                      <w:marBottom w:val="0"/>
                                      <w:divBdr>
                                        <w:top w:val="none" w:sz="0" w:space="0" w:color="auto"/>
                                        <w:left w:val="none" w:sz="0" w:space="0" w:color="auto"/>
                                        <w:bottom w:val="none" w:sz="0" w:space="0" w:color="auto"/>
                                        <w:right w:val="none" w:sz="0" w:space="0" w:color="auto"/>
                                      </w:divBdr>
                                      <w:divsChild>
                                        <w:div w:id="1348025681">
                                          <w:marLeft w:val="0"/>
                                          <w:marRight w:val="0"/>
                                          <w:marTop w:val="0"/>
                                          <w:marBottom w:val="0"/>
                                          <w:divBdr>
                                            <w:top w:val="none" w:sz="0" w:space="0" w:color="auto"/>
                                            <w:left w:val="none" w:sz="0" w:space="0" w:color="auto"/>
                                            <w:bottom w:val="none" w:sz="0" w:space="0" w:color="auto"/>
                                            <w:right w:val="none" w:sz="0" w:space="0" w:color="auto"/>
                                          </w:divBdr>
                                        </w:div>
                                      </w:divsChild>
                                    </w:div>
                                    <w:div w:id="524170319">
                                      <w:marLeft w:val="0"/>
                                      <w:marRight w:val="0"/>
                                      <w:marTop w:val="0"/>
                                      <w:marBottom w:val="0"/>
                                      <w:divBdr>
                                        <w:top w:val="none" w:sz="0" w:space="0" w:color="auto"/>
                                        <w:left w:val="none" w:sz="0" w:space="0" w:color="auto"/>
                                        <w:bottom w:val="none" w:sz="0" w:space="0" w:color="auto"/>
                                        <w:right w:val="none" w:sz="0" w:space="0" w:color="auto"/>
                                      </w:divBdr>
                                      <w:divsChild>
                                        <w:div w:id="1792625076">
                                          <w:marLeft w:val="0"/>
                                          <w:marRight w:val="0"/>
                                          <w:marTop w:val="0"/>
                                          <w:marBottom w:val="0"/>
                                          <w:divBdr>
                                            <w:top w:val="none" w:sz="0" w:space="0" w:color="auto"/>
                                            <w:left w:val="none" w:sz="0" w:space="0" w:color="auto"/>
                                            <w:bottom w:val="none" w:sz="0" w:space="0" w:color="auto"/>
                                            <w:right w:val="none" w:sz="0" w:space="0" w:color="auto"/>
                                          </w:divBdr>
                                        </w:div>
                                      </w:divsChild>
                                    </w:div>
                                    <w:div w:id="163211179">
                                      <w:marLeft w:val="0"/>
                                      <w:marRight w:val="0"/>
                                      <w:marTop w:val="0"/>
                                      <w:marBottom w:val="0"/>
                                      <w:divBdr>
                                        <w:top w:val="none" w:sz="0" w:space="0" w:color="auto"/>
                                        <w:left w:val="none" w:sz="0" w:space="0" w:color="auto"/>
                                        <w:bottom w:val="none" w:sz="0" w:space="0" w:color="auto"/>
                                        <w:right w:val="none" w:sz="0" w:space="0" w:color="auto"/>
                                      </w:divBdr>
                                      <w:divsChild>
                                        <w:div w:id="1587806869">
                                          <w:marLeft w:val="0"/>
                                          <w:marRight w:val="0"/>
                                          <w:marTop w:val="0"/>
                                          <w:marBottom w:val="0"/>
                                          <w:divBdr>
                                            <w:top w:val="none" w:sz="0" w:space="0" w:color="auto"/>
                                            <w:left w:val="none" w:sz="0" w:space="0" w:color="auto"/>
                                            <w:bottom w:val="none" w:sz="0" w:space="0" w:color="auto"/>
                                            <w:right w:val="none" w:sz="0" w:space="0" w:color="auto"/>
                                          </w:divBdr>
                                        </w:div>
                                      </w:divsChild>
                                    </w:div>
                                    <w:div w:id="1296175058">
                                      <w:marLeft w:val="0"/>
                                      <w:marRight w:val="0"/>
                                      <w:marTop w:val="0"/>
                                      <w:marBottom w:val="0"/>
                                      <w:divBdr>
                                        <w:top w:val="none" w:sz="0" w:space="0" w:color="auto"/>
                                        <w:left w:val="none" w:sz="0" w:space="0" w:color="auto"/>
                                        <w:bottom w:val="none" w:sz="0" w:space="0" w:color="auto"/>
                                        <w:right w:val="none" w:sz="0" w:space="0" w:color="auto"/>
                                      </w:divBdr>
                                      <w:divsChild>
                                        <w:div w:id="817648164">
                                          <w:marLeft w:val="0"/>
                                          <w:marRight w:val="0"/>
                                          <w:marTop w:val="0"/>
                                          <w:marBottom w:val="0"/>
                                          <w:divBdr>
                                            <w:top w:val="none" w:sz="0" w:space="0" w:color="auto"/>
                                            <w:left w:val="none" w:sz="0" w:space="0" w:color="auto"/>
                                            <w:bottom w:val="none" w:sz="0" w:space="0" w:color="auto"/>
                                            <w:right w:val="none" w:sz="0" w:space="0" w:color="auto"/>
                                          </w:divBdr>
                                        </w:div>
                                      </w:divsChild>
                                    </w:div>
                                    <w:div w:id="292836174">
                                      <w:marLeft w:val="0"/>
                                      <w:marRight w:val="0"/>
                                      <w:marTop w:val="0"/>
                                      <w:marBottom w:val="0"/>
                                      <w:divBdr>
                                        <w:top w:val="none" w:sz="0" w:space="0" w:color="auto"/>
                                        <w:left w:val="none" w:sz="0" w:space="0" w:color="auto"/>
                                        <w:bottom w:val="none" w:sz="0" w:space="0" w:color="auto"/>
                                        <w:right w:val="none" w:sz="0" w:space="0" w:color="auto"/>
                                      </w:divBdr>
                                      <w:divsChild>
                                        <w:div w:id="1864587187">
                                          <w:marLeft w:val="0"/>
                                          <w:marRight w:val="0"/>
                                          <w:marTop w:val="0"/>
                                          <w:marBottom w:val="0"/>
                                          <w:divBdr>
                                            <w:top w:val="none" w:sz="0" w:space="0" w:color="auto"/>
                                            <w:left w:val="none" w:sz="0" w:space="0" w:color="auto"/>
                                            <w:bottom w:val="none" w:sz="0" w:space="0" w:color="auto"/>
                                            <w:right w:val="none" w:sz="0" w:space="0" w:color="auto"/>
                                          </w:divBdr>
                                        </w:div>
                                      </w:divsChild>
                                    </w:div>
                                    <w:div w:id="1242640171">
                                      <w:marLeft w:val="0"/>
                                      <w:marRight w:val="0"/>
                                      <w:marTop w:val="0"/>
                                      <w:marBottom w:val="0"/>
                                      <w:divBdr>
                                        <w:top w:val="none" w:sz="0" w:space="0" w:color="auto"/>
                                        <w:left w:val="none" w:sz="0" w:space="0" w:color="auto"/>
                                        <w:bottom w:val="none" w:sz="0" w:space="0" w:color="auto"/>
                                        <w:right w:val="none" w:sz="0" w:space="0" w:color="auto"/>
                                      </w:divBdr>
                                      <w:divsChild>
                                        <w:div w:id="1905673716">
                                          <w:marLeft w:val="0"/>
                                          <w:marRight w:val="0"/>
                                          <w:marTop w:val="0"/>
                                          <w:marBottom w:val="0"/>
                                          <w:divBdr>
                                            <w:top w:val="none" w:sz="0" w:space="0" w:color="auto"/>
                                            <w:left w:val="none" w:sz="0" w:space="0" w:color="auto"/>
                                            <w:bottom w:val="none" w:sz="0" w:space="0" w:color="auto"/>
                                            <w:right w:val="none" w:sz="0" w:space="0" w:color="auto"/>
                                          </w:divBdr>
                                        </w:div>
                                      </w:divsChild>
                                    </w:div>
                                    <w:div w:id="1321039243">
                                      <w:marLeft w:val="0"/>
                                      <w:marRight w:val="0"/>
                                      <w:marTop w:val="0"/>
                                      <w:marBottom w:val="0"/>
                                      <w:divBdr>
                                        <w:top w:val="none" w:sz="0" w:space="0" w:color="auto"/>
                                        <w:left w:val="none" w:sz="0" w:space="0" w:color="auto"/>
                                        <w:bottom w:val="none" w:sz="0" w:space="0" w:color="auto"/>
                                        <w:right w:val="none" w:sz="0" w:space="0" w:color="auto"/>
                                      </w:divBdr>
                                      <w:divsChild>
                                        <w:div w:id="594360813">
                                          <w:marLeft w:val="0"/>
                                          <w:marRight w:val="0"/>
                                          <w:marTop w:val="0"/>
                                          <w:marBottom w:val="0"/>
                                          <w:divBdr>
                                            <w:top w:val="none" w:sz="0" w:space="0" w:color="auto"/>
                                            <w:left w:val="none" w:sz="0" w:space="0" w:color="auto"/>
                                            <w:bottom w:val="none" w:sz="0" w:space="0" w:color="auto"/>
                                            <w:right w:val="none" w:sz="0" w:space="0" w:color="auto"/>
                                          </w:divBdr>
                                        </w:div>
                                      </w:divsChild>
                                    </w:div>
                                    <w:div w:id="1936327760">
                                      <w:marLeft w:val="0"/>
                                      <w:marRight w:val="0"/>
                                      <w:marTop w:val="0"/>
                                      <w:marBottom w:val="0"/>
                                      <w:divBdr>
                                        <w:top w:val="none" w:sz="0" w:space="0" w:color="auto"/>
                                        <w:left w:val="none" w:sz="0" w:space="0" w:color="auto"/>
                                        <w:bottom w:val="none" w:sz="0" w:space="0" w:color="auto"/>
                                        <w:right w:val="none" w:sz="0" w:space="0" w:color="auto"/>
                                      </w:divBdr>
                                      <w:divsChild>
                                        <w:div w:id="2129083182">
                                          <w:marLeft w:val="0"/>
                                          <w:marRight w:val="0"/>
                                          <w:marTop w:val="0"/>
                                          <w:marBottom w:val="0"/>
                                          <w:divBdr>
                                            <w:top w:val="none" w:sz="0" w:space="0" w:color="auto"/>
                                            <w:left w:val="none" w:sz="0" w:space="0" w:color="auto"/>
                                            <w:bottom w:val="none" w:sz="0" w:space="0" w:color="auto"/>
                                            <w:right w:val="none" w:sz="0" w:space="0" w:color="auto"/>
                                          </w:divBdr>
                                        </w:div>
                                      </w:divsChild>
                                    </w:div>
                                    <w:div w:id="1625765610">
                                      <w:marLeft w:val="0"/>
                                      <w:marRight w:val="0"/>
                                      <w:marTop w:val="0"/>
                                      <w:marBottom w:val="0"/>
                                      <w:divBdr>
                                        <w:top w:val="none" w:sz="0" w:space="0" w:color="auto"/>
                                        <w:left w:val="none" w:sz="0" w:space="0" w:color="auto"/>
                                        <w:bottom w:val="none" w:sz="0" w:space="0" w:color="auto"/>
                                        <w:right w:val="none" w:sz="0" w:space="0" w:color="auto"/>
                                      </w:divBdr>
                                      <w:divsChild>
                                        <w:div w:id="1922138033">
                                          <w:marLeft w:val="0"/>
                                          <w:marRight w:val="0"/>
                                          <w:marTop w:val="0"/>
                                          <w:marBottom w:val="0"/>
                                          <w:divBdr>
                                            <w:top w:val="none" w:sz="0" w:space="0" w:color="auto"/>
                                            <w:left w:val="none" w:sz="0" w:space="0" w:color="auto"/>
                                            <w:bottom w:val="none" w:sz="0" w:space="0" w:color="auto"/>
                                            <w:right w:val="none" w:sz="0" w:space="0" w:color="auto"/>
                                          </w:divBdr>
                                        </w:div>
                                      </w:divsChild>
                                    </w:div>
                                    <w:div w:id="2071147326">
                                      <w:marLeft w:val="0"/>
                                      <w:marRight w:val="0"/>
                                      <w:marTop w:val="0"/>
                                      <w:marBottom w:val="0"/>
                                      <w:divBdr>
                                        <w:top w:val="none" w:sz="0" w:space="0" w:color="auto"/>
                                        <w:left w:val="none" w:sz="0" w:space="0" w:color="auto"/>
                                        <w:bottom w:val="none" w:sz="0" w:space="0" w:color="auto"/>
                                        <w:right w:val="none" w:sz="0" w:space="0" w:color="auto"/>
                                      </w:divBdr>
                                      <w:divsChild>
                                        <w:div w:id="898904641">
                                          <w:marLeft w:val="0"/>
                                          <w:marRight w:val="0"/>
                                          <w:marTop w:val="0"/>
                                          <w:marBottom w:val="0"/>
                                          <w:divBdr>
                                            <w:top w:val="none" w:sz="0" w:space="0" w:color="auto"/>
                                            <w:left w:val="none" w:sz="0" w:space="0" w:color="auto"/>
                                            <w:bottom w:val="none" w:sz="0" w:space="0" w:color="auto"/>
                                            <w:right w:val="none" w:sz="0" w:space="0" w:color="auto"/>
                                          </w:divBdr>
                                        </w:div>
                                      </w:divsChild>
                                    </w:div>
                                    <w:div w:id="1937784683">
                                      <w:marLeft w:val="0"/>
                                      <w:marRight w:val="0"/>
                                      <w:marTop w:val="0"/>
                                      <w:marBottom w:val="0"/>
                                      <w:divBdr>
                                        <w:top w:val="none" w:sz="0" w:space="0" w:color="auto"/>
                                        <w:left w:val="none" w:sz="0" w:space="0" w:color="auto"/>
                                        <w:bottom w:val="none" w:sz="0" w:space="0" w:color="auto"/>
                                        <w:right w:val="none" w:sz="0" w:space="0" w:color="auto"/>
                                      </w:divBdr>
                                      <w:divsChild>
                                        <w:div w:id="1730180507">
                                          <w:marLeft w:val="0"/>
                                          <w:marRight w:val="0"/>
                                          <w:marTop w:val="0"/>
                                          <w:marBottom w:val="0"/>
                                          <w:divBdr>
                                            <w:top w:val="none" w:sz="0" w:space="0" w:color="auto"/>
                                            <w:left w:val="none" w:sz="0" w:space="0" w:color="auto"/>
                                            <w:bottom w:val="none" w:sz="0" w:space="0" w:color="auto"/>
                                            <w:right w:val="none" w:sz="0" w:space="0" w:color="auto"/>
                                          </w:divBdr>
                                        </w:div>
                                      </w:divsChild>
                                    </w:div>
                                    <w:div w:id="729311172">
                                      <w:marLeft w:val="0"/>
                                      <w:marRight w:val="0"/>
                                      <w:marTop w:val="0"/>
                                      <w:marBottom w:val="0"/>
                                      <w:divBdr>
                                        <w:top w:val="none" w:sz="0" w:space="0" w:color="auto"/>
                                        <w:left w:val="none" w:sz="0" w:space="0" w:color="auto"/>
                                        <w:bottom w:val="none" w:sz="0" w:space="0" w:color="auto"/>
                                        <w:right w:val="none" w:sz="0" w:space="0" w:color="auto"/>
                                      </w:divBdr>
                                      <w:divsChild>
                                        <w:div w:id="328142540">
                                          <w:marLeft w:val="0"/>
                                          <w:marRight w:val="0"/>
                                          <w:marTop w:val="0"/>
                                          <w:marBottom w:val="0"/>
                                          <w:divBdr>
                                            <w:top w:val="none" w:sz="0" w:space="0" w:color="auto"/>
                                            <w:left w:val="none" w:sz="0" w:space="0" w:color="auto"/>
                                            <w:bottom w:val="none" w:sz="0" w:space="0" w:color="auto"/>
                                            <w:right w:val="none" w:sz="0" w:space="0" w:color="auto"/>
                                          </w:divBdr>
                                        </w:div>
                                      </w:divsChild>
                                    </w:div>
                                    <w:div w:id="58788358">
                                      <w:marLeft w:val="0"/>
                                      <w:marRight w:val="0"/>
                                      <w:marTop w:val="0"/>
                                      <w:marBottom w:val="0"/>
                                      <w:divBdr>
                                        <w:top w:val="none" w:sz="0" w:space="0" w:color="auto"/>
                                        <w:left w:val="none" w:sz="0" w:space="0" w:color="auto"/>
                                        <w:bottom w:val="none" w:sz="0" w:space="0" w:color="auto"/>
                                        <w:right w:val="none" w:sz="0" w:space="0" w:color="auto"/>
                                      </w:divBdr>
                                      <w:divsChild>
                                        <w:div w:id="171122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568830">
                      <w:marLeft w:val="0"/>
                      <w:marRight w:val="0"/>
                      <w:marTop w:val="0"/>
                      <w:marBottom w:val="0"/>
                      <w:divBdr>
                        <w:top w:val="none" w:sz="0" w:space="0" w:color="auto"/>
                        <w:left w:val="none" w:sz="0" w:space="0" w:color="auto"/>
                        <w:bottom w:val="none" w:sz="0" w:space="0" w:color="auto"/>
                        <w:right w:val="none" w:sz="0" w:space="0" w:color="auto"/>
                      </w:divBdr>
                      <w:divsChild>
                        <w:div w:id="2052727526">
                          <w:marLeft w:val="0"/>
                          <w:marRight w:val="0"/>
                          <w:marTop w:val="0"/>
                          <w:marBottom w:val="0"/>
                          <w:divBdr>
                            <w:top w:val="none" w:sz="0" w:space="0" w:color="auto"/>
                            <w:left w:val="none" w:sz="0" w:space="0" w:color="auto"/>
                            <w:bottom w:val="none" w:sz="0" w:space="0" w:color="auto"/>
                            <w:right w:val="none" w:sz="0" w:space="0" w:color="auto"/>
                          </w:divBdr>
                        </w:div>
                      </w:divsChild>
                    </w:div>
                    <w:div w:id="278342174">
                      <w:marLeft w:val="0"/>
                      <w:marRight w:val="0"/>
                      <w:marTop w:val="0"/>
                      <w:marBottom w:val="0"/>
                      <w:divBdr>
                        <w:top w:val="none" w:sz="0" w:space="0" w:color="auto"/>
                        <w:left w:val="none" w:sz="0" w:space="0" w:color="auto"/>
                        <w:bottom w:val="none" w:sz="0" w:space="0" w:color="auto"/>
                        <w:right w:val="none" w:sz="0" w:space="0" w:color="auto"/>
                      </w:divBdr>
                      <w:divsChild>
                        <w:div w:id="1559364372">
                          <w:marLeft w:val="0"/>
                          <w:marRight w:val="0"/>
                          <w:marTop w:val="0"/>
                          <w:marBottom w:val="0"/>
                          <w:divBdr>
                            <w:top w:val="none" w:sz="0" w:space="0" w:color="auto"/>
                            <w:left w:val="none" w:sz="0" w:space="0" w:color="auto"/>
                            <w:bottom w:val="none" w:sz="0" w:space="0" w:color="auto"/>
                            <w:right w:val="none" w:sz="0" w:space="0" w:color="auto"/>
                          </w:divBdr>
                        </w:div>
                      </w:divsChild>
                    </w:div>
                    <w:div w:id="1122265090">
                      <w:marLeft w:val="0"/>
                      <w:marRight w:val="0"/>
                      <w:marTop w:val="0"/>
                      <w:marBottom w:val="0"/>
                      <w:divBdr>
                        <w:top w:val="none" w:sz="0" w:space="0" w:color="auto"/>
                        <w:left w:val="none" w:sz="0" w:space="0" w:color="auto"/>
                        <w:bottom w:val="none" w:sz="0" w:space="0" w:color="auto"/>
                        <w:right w:val="none" w:sz="0" w:space="0" w:color="auto"/>
                      </w:divBdr>
                      <w:divsChild>
                        <w:div w:id="1197621961">
                          <w:marLeft w:val="0"/>
                          <w:marRight w:val="0"/>
                          <w:marTop w:val="0"/>
                          <w:marBottom w:val="0"/>
                          <w:divBdr>
                            <w:top w:val="none" w:sz="0" w:space="0" w:color="auto"/>
                            <w:left w:val="none" w:sz="0" w:space="0" w:color="auto"/>
                            <w:bottom w:val="none" w:sz="0" w:space="0" w:color="auto"/>
                            <w:right w:val="none" w:sz="0" w:space="0" w:color="auto"/>
                          </w:divBdr>
                          <w:divsChild>
                            <w:div w:id="1913351561">
                              <w:marLeft w:val="0"/>
                              <w:marRight w:val="0"/>
                              <w:marTop w:val="0"/>
                              <w:marBottom w:val="0"/>
                              <w:divBdr>
                                <w:top w:val="none" w:sz="0" w:space="0" w:color="auto"/>
                                <w:left w:val="none" w:sz="0" w:space="0" w:color="auto"/>
                                <w:bottom w:val="none" w:sz="0" w:space="0" w:color="auto"/>
                                <w:right w:val="none" w:sz="0" w:space="0" w:color="auto"/>
                              </w:divBdr>
                              <w:divsChild>
                                <w:div w:id="605699599">
                                  <w:marLeft w:val="0"/>
                                  <w:marRight w:val="0"/>
                                  <w:marTop w:val="0"/>
                                  <w:marBottom w:val="150"/>
                                  <w:divBdr>
                                    <w:top w:val="none" w:sz="0" w:space="0" w:color="auto"/>
                                    <w:left w:val="none" w:sz="0" w:space="0" w:color="auto"/>
                                    <w:bottom w:val="none" w:sz="0" w:space="0" w:color="auto"/>
                                    <w:right w:val="none" w:sz="0" w:space="0" w:color="auto"/>
                                  </w:divBdr>
                                  <w:divsChild>
                                    <w:div w:id="1567911549">
                                      <w:marLeft w:val="0"/>
                                      <w:marRight w:val="0"/>
                                      <w:marTop w:val="0"/>
                                      <w:marBottom w:val="0"/>
                                      <w:divBdr>
                                        <w:top w:val="none" w:sz="0" w:space="0" w:color="auto"/>
                                        <w:left w:val="none" w:sz="0" w:space="0" w:color="auto"/>
                                        <w:bottom w:val="none" w:sz="0" w:space="0" w:color="auto"/>
                                        <w:right w:val="none" w:sz="0" w:space="0" w:color="auto"/>
                                      </w:divBdr>
                                      <w:divsChild>
                                        <w:div w:id="1151603629">
                                          <w:marLeft w:val="0"/>
                                          <w:marRight w:val="0"/>
                                          <w:marTop w:val="0"/>
                                          <w:marBottom w:val="0"/>
                                          <w:divBdr>
                                            <w:top w:val="none" w:sz="0" w:space="0" w:color="auto"/>
                                            <w:left w:val="none" w:sz="0" w:space="0" w:color="auto"/>
                                            <w:bottom w:val="none" w:sz="0" w:space="0" w:color="auto"/>
                                            <w:right w:val="none" w:sz="0" w:space="0" w:color="auto"/>
                                          </w:divBdr>
                                        </w:div>
                                      </w:divsChild>
                                    </w:div>
                                    <w:div w:id="1852839384">
                                      <w:marLeft w:val="0"/>
                                      <w:marRight w:val="0"/>
                                      <w:marTop w:val="0"/>
                                      <w:marBottom w:val="0"/>
                                      <w:divBdr>
                                        <w:top w:val="none" w:sz="0" w:space="0" w:color="auto"/>
                                        <w:left w:val="none" w:sz="0" w:space="0" w:color="auto"/>
                                        <w:bottom w:val="none" w:sz="0" w:space="0" w:color="auto"/>
                                        <w:right w:val="none" w:sz="0" w:space="0" w:color="auto"/>
                                      </w:divBdr>
                                      <w:divsChild>
                                        <w:div w:id="1263418405">
                                          <w:marLeft w:val="0"/>
                                          <w:marRight w:val="0"/>
                                          <w:marTop w:val="0"/>
                                          <w:marBottom w:val="0"/>
                                          <w:divBdr>
                                            <w:top w:val="none" w:sz="0" w:space="0" w:color="auto"/>
                                            <w:left w:val="none" w:sz="0" w:space="0" w:color="auto"/>
                                            <w:bottom w:val="none" w:sz="0" w:space="0" w:color="auto"/>
                                            <w:right w:val="none" w:sz="0" w:space="0" w:color="auto"/>
                                          </w:divBdr>
                                        </w:div>
                                      </w:divsChild>
                                    </w:div>
                                    <w:div w:id="2004501557">
                                      <w:marLeft w:val="0"/>
                                      <w:marRight w:val="0"/>
                                      <w:marTop w:val="0"/>
                                      <w:marBottom w:val="0"/>
                                      <w:divBdr>
                                        <w:top w:val="none" w:sz="0" w:space="0" w:color="auto"/>
                                        <w:left w:val="none" w:sz="0" w:space="0" w:color="auto"/>
                                        <w:bottom w:val="none" w:sz="0" w:space="0" w:color="auto"/>
                                        <w:right w:val="none" w:sz="0" w:space="0" w:color="auto"/>
                                      </w:divBdr>
                                      <w:divsChild>
                                        <w:div w:id="198322862">
                                          <w:marLeft w:val="0"/>
                                          <w:marRight w:val="0"/>
                                          <w:marTop w:val="0"/>
                                          <w:marBottom w:val="0"/>
                                          <w:divBdr>
                                            <w:top w:val="none" w:sz="0" w:space="0" w:color="auto"/>
                                            <w:left w:val="none" w:sz="0" w:space="0" w:color="auto"/>
                                            <w:bottom w:val="none" w:sz="0" w:space="0" w:color="auto"/>
                                            <w:right w:val="none" w:sz="0" w:space="0" w:color="auto"/>
                                          </w:divBdr>
                                        </w:div>
                                      </w:divsChild>
                                    </w:div>
                                    <w:div w:id="479886637">
                                      <w:marLeft w:val="0"/>
                                      <w:marRight w:val="0"/>
                                      <w:marTop w:val="0"/>
                                      <w:marBottom w:val="0"/>
                                      <w:divBdr>
                                        <w:top w:val="none" w:sz="0" w:space="0" w:color="auto"/>
                                        <w:left w:val="none" w:sz="0" w:space="0" w:color="auto"/>
                                        <w:bottom w:val="none" w:sz="0" w:space="0" w:color="auto"/>
                                        <w:right w:val="none" w:sz="0" w:space="0" w:color="auto"/>
                                      </w:divBdr>
                                      <w:divsChild>
                                        <w:div w:id="1398818575">
                                          <w:marLeft w:val="0"/>
                                          <w:marRight w:val="0"/>
                                          <w:marTop w:val="0"/>
                                          <w:marBottom w:val="0"/>
                                          <w:divBdr>
                                            <w:top w:val="none" w:sz="0" w:space="0" w:color="auto"/>
                                            <w:left w:val="none" w:sz="0" w:space="0" w:color="auto"/>
                                            <w:bottom w:val="none" w:sz="0" w:space="0" w:color="auto"/>
                                            <w:right w:val="none" w:sz="0" w:space="0" w:color="auto"/>
                                          </w:divBdr>
                                        </w:div>
                                      </w:divsChild>
                                    </w:div>
                                    <w:div w:id="663972499">
                                      <w:marLeft w:val="0"/>
                                      <w:marRight w:val="0"/>
                                      <w:marTop w:val="0"/>
                                      <w:marBottom w:val="0"/>
                                      <w:divBdr>
                                        <w:top w:val="none" w:sz="0" w:space="0" w:color="auto"/>
                                        <w:left w:val="none" w:sz="0" w:space="0" w:color="auto"/>
                                        <w:bottom w:val="none" w:sz="0" w:space="0" w:color="auto"/>
                                        <w:right w:val="none" w:sz="0" w:space="0" w:color="auto"/>
                                      </w:divBdr>
                                      <w:divsChild>
                                        <w:div w:id="152733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071461">
                      <w:marLeft w:val="0"/>
                      <w:marRight w:val="0"/>
                      <w:marTop w:val="0"/>
                      <w:marBottom w:val="0"/>
                      <w:divBdr>
                        <w:top w:val="none" w:sz="0" w:space="0" w:color="auto"/>
                        <w:left w:val="none" w:sz="0" w:space="0" w:color="auto"/>
                        <w:bottom w:val="none" w:sz="0" w:space="0" w:color="auto"/>
                        <w:right w:val="none" w:sz="0" w:space="0" w:color="auto"/>
                      </w:divBdr>
                      <w:divsChild>
                        <w:div w:id="966396713">
                          <w:marLeft w:val="0"/>
                          <w:marRight w:val="0"/>
                          <w:marTop w:val="0"/>
                          <w:marBottom w:val="0"/>
                          <w:divBdr>
                            <w:top w:val="none" w:sz="0" w:space="0" w:color="auto"/>
                            <w:left w:val="none" w:sz="0" w:space="0" w:color="auto"/>
                            <w:bottom w:val="none" w:sz="0" w:space="0" w:color="auto"/>
                            <w:right w:val="none" w:sz="0" w:space="0" w:color="auto"/>
                          </w:divBdr>
                        </w:div>
                      </w:divsChild>
                    </w:div>
                    <w:div w:id="735474936">
                      <w:marLeft w:val="0"/>
                      <w:marRight w:val="0"/>
                      <w:marTop w:val="0"/>
                      <w:marBottom w:val="0"/>
                      <w:divBdr>
                        <w:top w:val="none" w:sz="0" w:space="0" w:color="auto"/>
                        <w:left w:val="none" w:sz="0" w:space="0" w:color="auto"/>
                        <w:bottom w:val="none" w:sz="0" w:space="0" w:color="auto"/>
                        <w:right w:val="none" w:sz="0" w:space="0" w:color="auto"/>
                      </w:divBdr>
                      <w:divsChild>
                        <w:div w:id="902568566">
                          <w:marLeft w:val="0"/>
                          <w:marRight w:val="0"/>
                          <w:marTop w:val="0"/>
                          <w:marBottom w:val="0"/>
                          <w:divBdr>
                            <w:top w:val="none" w:sz="0" w:space="0" w:color="auto"/>
                            <w:left w:val="none" w:sz="0" w:space="0" w:color="auto"/>
                            <w:bottom w:val="none" w:sz="0" w:space="0" w:color="auto"/>
                            <w:right w:val="none" w:sz="0" w:space="0" w:color="auto"/>
                          </w:divBdr>
                        </w:div>
                      </w:divsChild>
                    </w:div>
                    <w:div w:id="5178996">
                      <w:marLeft w:val="0"/>
                      <w:marRight w:val="0"/>
                      <w:marTop w:val="0"/>
                      <w:marBottom w:val="0"/>
                      <w:divBdr>
                        <w:top w:val="none" w:sz="0" w:space="0" w:color="auto"/>
                        <w:left w:val="none" w:sz="0" w:space="0" w:color="auto"/>
                        <w:bottom w:val="none" w:sz="0" w:space="0" w:color="auto"/>
                        <w:right w:val="none" w:sz="0" w:space="0" w:color="auto"/>
                      </w:divBdr>
                      <w:divsChild>
                        <w:div w:id="2123071413">
                          <w:marLeft w:val="0"/>
                          <w:marRight w:val="0"/>
                          <w:marTop w:val="0"/>
                          <w:marBottom w:val="0"/>
                          <w:divBdr>
                            <w:top w:val="none" w:sz="0" w:space="0" w:color="auto"/>
                            <w:left w:val="none" w:sz="0" w:space="0" w:color="auto"/>
                            <w:bottom w:val="none" w:sz="0" w:space="0" w:color="auto"/>
                            <w:right w:val="none" w:sz="0" w:space="0" w:color="auto"/>
                          </w:divBdr>
                        </w:div>
                      </w:divsChild>
                    </w:div>
                    <w:div w:id="1398894237">
                      <w:marLeft w:val="0"/>
                      <w:marRight w:val="0"/>
                      <w:marTop w:val="0"/>
                      <w:marBottom w:val="0"/>
                      <w:divBdr>
                        <w:top w:val="none" w:sz="0" w:space="0" w:color="auto"/>
                        <w:left w:val="none" w:sz="0" w:space="0" w:color="auto"/>
                        <w:bottom w:val="none" w:sz="0" w:space="0" w:color="auto"/>
                        <w:right w:val="none" w:sz="0" w:space="0" w:color="auto"/>
                      </w:divBdr>
                      <w:divsChild>
                        <w:div w:id="70216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994895">
          <w:marLeft w:val="0"/>
          <w:marRight w:val="0"/>
          <w:marTop w:val="0"/>
          <w:marBottom w:val="0"/>
          <w:divBdr>
            <w:top w:val="none" w:sz="0" w:space="0" w:color="auto"/>
            <w:left w:val="none" w:sz="0" w:space="0" w:color="auto"/>
            <w:bottom w:val="none" w:sz="0" w:space="0" w:color="auto"/>
            <w:right w:val="none" w:sz="0" w:space="0" w:color="auto"/>
          </w:divBdr>
          <w:divsChild>
            <w:div w:id="1631521707">
              <w:marLeft w:val="0"/>
              <w:marRight w:val="0"/>
              <w:marTop w:val="0"/>
              <w:marBottom w:val="0"/>
              <w:divBdr>
                <w:top w:val="none" w:sz="0" w:space="0" w:color="auto"/>
                <w:left w:val="none" w:sz="0" w:space="0" w:color="auto"/>
                <w:bottom w:val="none" w:sz="0" w:space="0" w:color="auto"/>
                <w:right w:val="none" w:sz="0" w:space="0" w:color="auto"/>
              </w:divBdr>
              <w:divsChild>
                <w:div w:id="541745094">
                  <w:marLeft w:val="0"/>
                  <w:marRight w:val="0"/>
                  <w:marTop w:val="0"/>
                  <w:marBottom w:val="150"/>
                  <w:divBdr>
                    <w:top w:val="none" w:sz="0" w:space="0" w:color="auto"/>
                    <w:left w:val="none" w:sz="0" w:space="0" w:color="auto"/>
                    <w:bottom w:val="none" w:sz="0" w:space="0" w:color="auto"/>
                    <w:right w:val="none" w:sz="0" w:space="0" w:color="auto"/>
                  </w:divBdr>
                  <w:divsChild>
                    <w:div w:id="1458571538">
                      <w:marLeft w:val="0"/>
                      <w:marRight w:val="0"/>
                      <w:marTop w:val="0"/>
                      <w:marBottom w:val="0"/>
                      <w:divBdr>
                        <w:top w:val="none" w:sz="0" w:space="0" w:color="auto"/>
                        <w:left w:val="none" w:sz="0" w:space="0" w:color="auto"/>
                        <w:bottom w:val="none" w:sz="0" w:space="0" w:color="auto"/>
                        <w:right w:val="none" w:sz="0" w:space="0" w:color="auto"/>
                      </w:divBdr>
                      <w:divsChild>
                        <w:div w:id="380519104">
                          <w:marLeft w:val="0"/>
                          <w:marRight w:val="0"/>
                          <w:marTop w:val="0"/>
                          <w:marBottom w:val="0"/>
                          <w:divBdr>
                            <w:top w:val="none" w:sz="0" w:space="0" w:color="auto"/>
                            <w:left w:val="none" w:sz="0" w:space="0" w:color="auto"/>
                            <w:bottom w:val="none" w:sz="0" w:space="0" w:color="auto"/>
                            <w:right w:val="none" w:sz="0" w:space="0" w:color="auto"/>
                          </w:divBdr>
                        </w:div>
                      </w:divsChild>
                    </w:div>
                    <w:div w:id="254291030">
                      <w:marLeft w:val="0"/>
                      <w:marRight w:val="0"/>
                      <w:marTop w:val="0"/>
                      <w:marBottom w:val="0"/>
                      <w:divBdr>
                        <w:top w:val="none" w:sz="0" w:space="0" w:color="auto"/>
                        <w:left w:val="none" w:sz="0" w:space="0" w:color="auto"/>
                        <w:bottom w:val="none" w:sz="0" w:space="0" w:color="auto"/>
                        <w:right w:val="none" w:sz="0" w:space="0" w:color="auto"/>
                      </w:divBdr>
                      <w:divsChild>
                        <w:div w:id="273513748">
                          <w:marLeft w:val="0"/>
                          <w:marRight w:val="0"/>
                          <w:marTop w:val="0"/>
                          <w:marBottom w:val="0"/>
                          <w:divBdr>
                            <w:top w:val="none" w:sz="0" w:space="0" w:color="auto"/>
                            <w:left w:val="none" w:sz="0" w:space="0" w:color="auto"/>
                            <w:bottom w:val="none" w:sz="0" w:space="0" w:color="auto"/>
                            <w:right w:val="none" w:sz="0" w:space="0" w:color="auto"/>
                          </w:divBdr>
                        </w:div>
                      </w:divsChild>
                    </w:div>
                    <w:div w:id="977801882">
                      <w:marLeft w:val="0"/>
                      <w:marRight w:val="0"/>
                      <w:marTop w:val="0"/>
                      <w:marBottom w:val="0"/>
                      <w:divBdr>
                        <w:top w:val="none" w:sz="0" w:space="0" w:color="auto"/>
                        <w:left w:val="none" w:sz="0" w:space="0" w:color="auto"/>
                        <w:bottom w:val="none" w:sz="0" w:space="0" w:color="auto"/>
                        <w:right w:val="none" w:sz="0" w:space="0" w:color="auto"/>
                      </w:divBdr>
                      <w:divsChild>
                        <w:div w:id="1428191529">
                          <w:marLeft w:val="0"/>
                          <w:marRight w:val="0"/>
                          <w:marTop w:val="0"/>
                          <w:marBottom w:val="0"/>
                          <w:divBdr>
                            <w:top w:val="none" w:sz="0" w:space="0" w:color="auto"/>
                            <w:left w:val="none" w:sz="0" w:space="0" w:color="auto"/>
                            <w:bottom w:val="none" w:sz="0" w:space="0" w:color="auto"/>
                            <w:right w:val="none" w:sz="0" w:space="0" w:color="auto"/>
                          </w:divBdr>
                          <w:divsChild>
                            <w:div w:id="854342969">
                              <w:marLeft w:val="0"/>
                              <w:marRight w:val="0"/>
                              <w:marTop w:val="0"/>
                              <w:marBottom w:val="0"/>
                              <w:divBdr>
                                <w:top w:val="none" w:sz="0" w:space="0" w:color="auto"/>
                                <w:left w:val="none" w:sz="0" w:space="0" w:color="auto"/>
                                <w:bottom w:val="none" w:sz="0" w:space="0" w:color="auto"/>
                                <w:right w:val="none" w:sz="0" w:space="0" w:color="auto"/>
                              </w:divBdr>
                              <w:divsChild>
                                <w:div w:id="1039235902">
                                  <w:marLeft w:val="0"/>
                                  <w:marRight w:val="0"/>
                                  <w:marTop w:val="0"/>
                                  <w:marBottom w:val="150"/>
                                  <w:divBdr>
                                    <w:top w:val="none" w:sz="0" w:space="0" w:color="auto"/>
                                    <w:left w:val="none" w:sz="0" w:space="0" w:color="auto"/>
                                    <w:bottom w:val="none" w:sz="0" w:space="0" w:color="auto"/>
                                    <w:right w:val="none" w:sz="0" w:space="0" w:color="auto"/>
                                  </w:divBdr>
                                  <w:divsChild>
                                    <w:div w:id="471873839">
                                      <w:marLeft w:val="0"/>
                                      <w:marRight w:val="0"/>
                                      <w:marTop w:val="0"/>
                                      <w:marBottom w:val="0"/>
                                      <w:divBdr>
                                        <w:top w:val="none" w:sz="0" w:space="0" w:color="auto"/>
                                        <w:left w:val="none" w:sz="0" w:space="0" w:color="auto"/>
                                        <w:bottom w:val="none" w:sz="0" w:space="0" w:color="auto"/>
                                        <w:right w:val="none" w:sz="0" w:space="0" w:color="auto"/>
                                      </w:divBdr>
                                      <w:divsChild>
                                        <w:div w:id="2095082851">
                                          <w:marLeft w:val="0"/>
                                          <w:marRight w:val="0"/>
                                          <w:marTop w:val="0"/>
                                          <w:marBottom w:val="0"/>
                                          <w:divBdr>
                                            <w:top w:val="none" w:sz="0" w:space="0" w:color="auto"/>
                                            <w:left w:val="none" w:sz="0" w:space="0" w:color="auto"/>
                                            <w:bottom w:val="none" w:sz="0" w:space="0" w:color="auto"/>
                                            <w:right w:val="none" w:sz="0" w:space="0" w:color="auto"/>
                                          </w:divBdr>
                                        </w:div>
                                      </w:divsChild>
                                    </w:div>
                                    <w:div w:id="1181046607">
                                      <w:marLeft w:val="0"/>
                                      <w:marRight w:val="0"/>
                                      <w:marTop w:val="0"/>
                                      <w:marBottom w:val="0"/>
                                      <w:divBdr>
                                        <w:top w:val="none" w:sz="0" w:space="0" w:color="auto"/>
                                        <w:left w:val="none" w:sz="0" w:space="0" w:color="auto"/>
                                        <w:bottom w:val="none" w:sz="0" w:space="0" w:color="auto"/>
                                        <w:right w:val="none" w:sz="0" w:space="0" w:color="auto"/>
                                      </w:divBdr>
                                      <w:divsChild>
                                        <w:div w:id="1474982655">
                                          <w:marLeft w:val="0"/>
                                          <w:marRight w:val="0"/>
                                          <w:marTop w:val="0"/>
                                          <w:marBottom w:val="0"/>
                                          <w:divBdr>
                                            <w:top w:val="none" w:sz="0" w:space="0" w:color="auto"/>
                                            <w:left w:val="none" w:sz="0" w:space="0" w:color="auto"/>
                                            <w:bottom w:val="none" w:sz="0" w:space="0" w:color="auto"/>
                                            <w:right w:val="none" w:sz="0" w:space="0" w:color="auto"/>
                                          </w:divBdr>
                                        </w:div>
                                      </w:divsChild>
                                    </w:div>
                                    <w:div w:id="1654018092">
                                      <w:marLeft w:val="0"/>
                                      <w:marRight w:val="0"/>
                                      <w:marTop w:val="0"/>
                                      <w:marBottom w:val="0"/>
                                      <w:divBdr>
                                        <w:top w:val="none" w:sz="0" w:space="0" w:color="auto"/>
                                        <w:left w:val="none" w:sz="0" w:space="0" w:color="auto"/>
                                        <w:bottom w:val="none" w:sz="0" w:space="0" w:color="auto"/>
                                        <w:right w:val="none" w:sz="0" w:space="0" w:color="auto"/>
                                      </w:divBdr>
                                      <w:divsChild>
                                        <w:div w:id="207030735">
                                          <w:marLeft w:val="0"/>
                                          <w:marRight w:val="0"/>
                                          <w:marTop w:val="0"/>
                                          <w:marBottom w:val="0"/>
                                          <w:divBdr>
                                            <w:top w:val="none" w:sz="0" w:space="0" w:color="auto"/>
                                            <w:left w:val="none" w:sz="0" w:space="0" w:color="auto"/>
                                            <w:bottom w:val="none" w:sz="0" w:space="0" w:color="auto"/>
                                            <w:right w:val="none" w:sz="0" w:space="0" w:color="auto"/>
                                          </w:divBdr>
                                          <w:divsChild>
                                            <w:div w:id="1904948715">
                                              <w:marLeft w:val="0"/>
                                              <w:marRight w:val="0"/>
                                              <w:marTop w:val="0"/>
                                              <w:marBottom w:val="0"/>
                                              <w:divBdr>
                                                <w:top w:val="none" w:sz="0" w:space="0" w:color="auto"/>
                                                <w:left w:val="none" w:sz="0" w:space="0" w:color="auto"/>
                                                <w:bottom w:val="none" w:sz="0" w:space="0" w:color="auto"/>
                                                <w:right w:val="none" w:sz="0" w:space="0" w:color="auto"/>
                                              </w:divBdr>
                                              <w:divsChild>
                                                <w:div w:id="1611089851">
                                                  <w:marLeft w:val="0"/>
                                                  <w:marRight w:val="0"/>
                                                  <w:marTop w:val="0"/>
                                                  <w:marBottom w:val="150"/>
                                                  <w:divBdr>
                                                    <w:top w:val="none" w:sz="0" w:space="0" w:color="auto"/>
                                                    <w:left w:val="none" w:sz="0" w:space="0" w:color="auto"/>
                                                    <w:bottom w:val="none" w:sz="0" w:space="0" w:color="auto"/>
                                                    <w:right w:val="none" w:sz="0" w:space="0" w:color="auto"/>
                                                  </w:divBdr>
                                                  <w:divsChild>
                                                    <w:div w:id="929579423">
                                                      <w:marLeft w:val="0"/>
                                                      <w:marRight w:val="0"/>
                                                      <w:marTop w:val="0"/>
                                                      <w:marBottom w:val="0"/>
                                                      <w:divBdr>
                                                        <w:top w:val="none" w:sz="0" w:space="0" w:color="auto"/>
                                                        <w:left w:val="none" w:sz="0" w:space="0" w:color="auto"/>
                                                        <w:bottom w:val="none" w:sz="0" w:space="0" w:color="auto"/>
                                                        <w:right w:val="none" w:sz="0" w:space="0" w:color="auto"/>
                                                      </w:divBdr>
                                                      <w:divsChild>
                                                        <w:div w:id="423186159">
                                                          <w:marLeft w:val="0"/>
                                                          <w:marRight w:val="0"/>
                                                          <w:marTop w:val="0"/>
                                                          <w:marBottom w:val="0"/>
                                                          <w:divBdr>
                                                            <w:top w:val="none" w:sz="0" w:space="0" w:color="auto"/>
                                                            <w:left w:val="none" w:sz="0" w:space="0" w:color="auto"/>
                                                            <w:bottom w:val="none" w:sz="0" w:space="0" w:color="auto"/>
                                                            <w:right w:val="none" w:sz="0" w:space="0" w:color="auto"/>
                                                          </w:divBdr>
                                                        </w:div>
                                                      </w:divsChild>
                                                    </w:div>
                                                    <w:div w:id="1075124949">
                                                      <w:marLeft w:val="0"/>
                                                      <w:marRight w:val="0"/>
                                                      <w:marTop w:val="0"/>
                                                      <w:marBottom w:val="0"/>
                                                      <w:divBdr>
                                                        <w:top w:val="none" w:sz="0" w:space="0" w:color="auto"/>
                                                        <w:left w:val="none" w:sz="0" w:space="0" w:color="auto"/>
                                                        <w:bottom w:val="none" w:sz="0" w:space="0" w:color="auto"/>
                                                        <w:right w:val="none" w:sz="0" w:space="0" w:color="auto"/>
                                                      </w:divBdr>
                                                      <w:divsChild>
                                                        <w:div w:id="3107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057037">
                                      <w:marLeft w:val="0"/>
                                      <w:marRight w:val="0"/>
                                      <w:marTop w:val="0"/>
                                      <w:marBottom w:val="0"/>
                                      <w:divBdr>
                                        <w:top w:val="none" w:sz="0" w:space="0" w:color="auto"/>
                                        <w:left w:val="none" w:sz="0" w:space="0" w:color="auto"/>
                                        <w:bottom w:val="none" w:sz="0" w:space="0" w:color="auto"/>
                                        <w:right w:val="none" w:sz="0" w:space="0" w:color="auto"/>
                                      </w:divBdr>
                                      <w:divsChild>
                                        <w:div w:id="1461610639">
                                          <w:marLeft w:val="0"/>
                                          <w:marRight w:val="0"/>
                                          <w:marTop w:val="0"/>
                                          <w:marBottom w:val="0"/>
                                          <w:divBdr>
                                            <w:top w:val="none" w:sz="0" w:space="0" w:color="auto"/>
                                            <w:left w:val="none" w:sz="0" w:space="0" w:color="auto"/>
                                            <w:bottom w:val="none" w:sz="0" w:space="0" w:color="auto"/>
                                            <w:right w:val="none" w:sz="0" w:space="0" w:color="auto"/>
                                          </w:divBdr>
                                        </w:div>
                                      </w:divsChild>
                                    </w:div>
                                    <w:div w:id="1901288043">
                                      <w:marLeft w:val="0"/>
                                      <w:marRight w:val="0"/>
                                      <w:marTop w:val="0"/>
                                      <w:marBottom w:val="0"/>
                                      <w:divBdr>
                                        <w:top w:val="none" w:sz="0" w:space="0" w:color="auto"/>
                                        <w:left w:val="none" w:sz="0" w:space="0" w:color="auto"/>
                                        <w:bottom w:val="none" w:sz="0" w:space="0" w:color="auto"/>
                                        <w:right w:val="none" w:sz="0" w:space="0" w:color="auto"/>
                                      </w:divBdr>
                                      <w:divsChild>
                                        <w:div w:id="920062779">
                                          <w:marLeft w:val="0"/>
                                          <w:marRight w:val="0"/>
                                          <w:marTop w:val="0"/>
                                          <w:marBottom w:val="0"/>
                                          <w:divBdr>
                                            <w:top w:val="none" w:sz="0" w:space="0" w:color="auto"/>
                                            <w:left w:val="none" w:sz="0" w:space="0" w:color="auto"/>
                                            <w:bottom w:val="none" w:sz="0" w:space="0" w:color="auto"/>
                                            <w:right w:val="none" w:sz="0" w:space="0" w:color="auto"/>
                                          </w:divBdr>
                                        </w:div>
                                      </w:divsChild>
                                    </w:div>
                                    <w:div w:id="1542136562">
                                      <w:marLeft w:val="0"/>
                                      <w:marRight w:val="0"/>
                                      <w:marTop w:val="0"/>
                                      <w:marBottom w:val="0"/>
                                      <w:divBdr>
                                        <w:top w:val="none" w:sz="0" w:space="0" w:color="auto"/>
                                        <w:left w:val="none" w:sz="0" w:space="0" w:color="auto"/>
                                        <w:bottom w:val="none" w:sz="0" w:space="0" w:color="auto"/>
                                        <w:right w:val="none" w:sz="0" w:space="0" w:color="auto"/>
                                      </w:divBdr>
                                      <w:divsChild>
                                        <w:div w:id="18595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605475">
                      <w:marLeft w:val="0"/>
                      <w:marRight w:val="0"/>
                      <w:marTop w:val="0"/>
                      <w:marBottom w:val="0"/>
                      <w:divBdr>
                        <w:top w:val="none" w:sz="0" w:space="0" w:color="auto"/>
                        <w:left w:val="none" w:sz="0" w:space="0" w:color="auto"/>
                        <w:bottom w:val="none" w:sz="0" w:space="0" w:color="auto"/>
                        <w:right w:val="none" w:sz="0" w:space="0" w:color="auto"/>
                      </w:divBdr>
                      <w:divsChild>
                        <w:div w:id="663899425">
                          <w:marLeft w:val="0"/>
                          <w:marRight w:val="0"/>
                          <w:marTop w:val="0"/>
                          <w:marBottom w:val="0"/>
                          <w:divBdr>
                            <w:top w:val="none" w:sz="0" w:space="0" w:color="auto"/>
                            <w:left w:val="none" w:sz="0" w:space="0" w:color="auto"/>
                            <w:bottom w:val="none" w:sz="0" w:space="0" w:color="auto"/>
                            <w:right w:val="none" w:sz="0" w:space="0" w:color="auto"/>
                          </w:divBdr>
                        </w:div>
                      </w:divsChild>
                    </w:div>
                    <w:div w:id="806508592">
                      <w:marLeft w:val="0"/>
                      <w:marRight w:val="0"/>
                      <w:marTop w:val="0"/>
                      <w:marBottom w:val="0"/>
                      <w:divBdr>
                        <w:top w:val="none" w:sz="0" w:space="0" w:color="auto"/>
                        <w:left w:val="none" w:sz="0" w:space="0" w:color="auto"/>
                        <w:bottom w:val="none" w:sz="0" w:space="0" w:color="auto"/>
                        <w:right w:val="none" w:sz="0" w:space="0" w:color="auto"/>
                      </w:divBdr>
                      <w:divsChild>
                        <w:div w:id="378476056">
                          <w:marLeft w:val="0"/>
                          <w:marRight w:val="0"/>
                          <w:marTop w:val="0"/>
                          <w:marBottom w:val="0"/>
                          <w:divBdr>
                            <w:top w:val="none" w:sz="0" w:space="0" w:color="auto"/>
                            <w:left w:val="none" w:sz="0" w:space="0" w:color="auto"/>
                            <w:bottom w:val="none" w:sz="0" w:space="0" w:color="auto"/>
                            <w:right w:val="none" w:sz="0" w:space="0" w:color="auto"/>
                          </w:divBdr>
                        </w:div>
                      </w:divsChild>
                    </w:div>
                    <w:div w:id="1845778911">
                      <w:marLeft w:val="0"/>
                      <w:marRight w:val="0"/>
                      <w:marTop w:val="0"/>
                      <w:marBottom w:val="0"/>
                      <w:divBdr>
                        <w:top w:val="none" w:sz="0" w:space="0" w:color="auto"/>
                        <w:left w:val="none" w:sz="0" w:space="0" w:color="auto"/>
                        <w:bottom w:val="none" w:sz="0" w:space="0" w:color="auto"/>
                        <w:right w:val="none" w:sz="0" w:space="0" w:color="auto"/>
                      </w:divBdr>
                      <w:divsChild>
                        <w:div w:id="1212810663">
                          <w:marLeft w:val="0"/>
                          <w:marRight w:val="0"/>
                          <w:marTop w:val="0"/>
                          <w:marBottom w:val="0"/>
                          <w:divBdr>
                            <w:top w:val="none" w:sz="0" w:space="0" w:color="auto"/>
                            <w:left w:val="none" w:sz="0" w:space="0" w:color="auto"/>
                            <w:bottom w:val="none" w:sz="0" w:space="0" w:color="auto"/>
                            <w:right w:val="none" w:sz="0" w:space="0" w:color="auto"/>
                          </w:divBdr>
                        </w:div>
                      </w:divsChild>
                    </w:div>
                    <w:div w:id="2013675951">
                      <w:marLeft w:val="0"/>
                      <w:marRight w:val="0"/>
                      <w:marTop w:val="0"/>
                      <w:marBottom w:val="0"/>
                      <w:divBdr>
                        <w:top w:val="none" w:sz="0" w:space="0" w:color="auto"/>
                        <w:left w:val="none" w:sz="0" w:space="0" w:color="auto"/>
                        <w:bottom w:val="none" w:sz="0" w:space="0" w:color="auto"/>
                        <w:right w:val="none" w:sz="0" w:space="0" w:color="auto"/>
                      </w:divBdr>
                      <w:divsChild>
                        <w:div w:id="1498879808">
                          <w:marLeft w:val="0"/>
                          <w:marRight w:val="0"/>
                          <w:marTop w:val="0"/>
                          <w:marBottom w:val="0"/>
                          <w:divBdr>
                            <w:top w:val="none" w:sz="0" w:space="0" w:color="auto"/>
                            <w:left w:val="none" w:sz="0" w:space="0" w:color="auto"/>
                            <w:bottom w:val="none" w:sz="0" w:space="0" w:color="auto"/>
                            <w:right w:val="none" w:sz="0" w:space="0" w:color="auto"/>
                          </w:divBdr>
                        </w:div>
                      </w:divsChild>
                    </w:div>
                    <w:div w:id="379790720">
                      <w:marLeft w:val="0"/>
                      <w:marRight w:val="0"/>
                      <w:marTop w:val="0"/>
                      <w:marBottom w:val="0"/>
                      <w:divBdr>
                        <w:top w:val="none" w:sz="0" w:space="0" w:color="auto"/>
                        <w:left w:val="none" w:sz="0" w:space="0" w:color="auto"/>
                        <w:bottom w:val="none" w:sz="0" w:space="0" w:color="auto"/>
                        <w:right w:val="none" w:sz="0" w:space="0" w:color="auto"/>
                      </w:divBdr>
                      <w:divsChild>
                        <w:div w:id="193154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366808">
          <w:marLeft w:val="0"/>
          <w:marRight w:val="0"/>
          <w:marTop w:val="0"/>
          <w:marBottom w:val="0"/>
          <w:divBdr>
            <w:top w:val="none" w:sz="0" w:space="0" w:color="auto"/>
            <w:left w:val="none" w:sz="0" w:space="0" w:color="auto"/>
            <w:bottom w:val="none" w:sz="0" w:space="0" w:color="auto"/>
            <w:right w:val="none" w:sz="0" w:space="0" w:color="auto"/>
          </w:divBdr>
          <w:divsChild>
            <w:div w:id="1990283020">
              <w:marLeft w:val="0"/>
              <w:marRight w:val="0"/>
              <w:marTop w:val="0"/>
              <w:marBottom w:val="0"/>
              <w:divBdr>
                <w:top w:val="none" w:sz="0" w:space="0" w:color="auto"/>
                <w:left w:val="none" w:sz="0" w:space="0" w:color="auto"/>
                <w:bottom w:val="none" w:sz="0" w:space="0" w:color="auto"/>
                <w:right w:val="none" w:sz="0" w:space="0" w:color="auto"/>
              </w:divBdr>
              <w:divsChild>
                <w:div w:id="1428190199">
                  <w:marLeft w:val="0"/>
                  <w:marRight w:val="0"/>
                  <w:marTop w:val="0"/>
                  <w:marBottom w:val="150"/>
                  <w:divBdr>
                    <w:top w:val="none" w:sz="0" w:space="0" w:color="auto"/>
                    <w:left w:val="none" w:sz="0" w:space="0" w:color="auto"/>
                    <w:bottom w:val="none" w:sz="0" w:space="0" w:color="auto"/>
                    <w:right w:val="none" w:sz="0" w:space="0" w:color="auto"/>
                  </w:divBdr>
                  <w:divsChild>
                    <w:div w:id="836112390">
                      <w:marLeft w:val="0"/>
                      <w:marRight w:val="0"/>
                      <w:marTop w:val="0"/>
                      <w:marBottom w:val="0"/>
                      <w:divBdr>
                        <w:top w:val="none" w:sz="0" w:space="0" w:color="auto"/>
                        <w:left w:val="none" w:sz="0" w:space="0" w:color="auto"/>
                        <w:bottom w:val="none" w:sz="0" w:space="0" w:color="auto"/>
                        <w:right w:val="none" w:sz="0" w:space="0" w:color="auto"/>
                      </w:divBdr>
                      <w:divsChild>
                        <w:div w:id="1879857887">
                          <w:marLeft w:val="0"/>
                          <w:marRight w:val="0"/>
                          <w:marTop w:val="0"/>
                          <w:marBottom w:val="0"/>
                          <w:divBdr>
                            <w:top w:val="none" w:sz="0" w:space="0" w:color="auto"/>
                            <w:left w:val="none" w:sz="0" w:space="0" w:color="auto"/>
                            <w:bottom w:val="none" w:sz="0" w:space="0" w:color="auto"/>
                            <w:right w:val="none" w:sz="0" w:space="0" w:color="auto"/>
                          </w:divBdr>
                        </w:div>
                      </w:divsChild>
                    </w:div>
                    <w:div w:id="46030469">
                      <w:marLeft w:val="0"/>
                      <w:marRight w:val="0"/>
                      <w:marTop w:val="0"/>
                      <w:marBottom w:val="0"/>
                      <w:divBdr>
                        <w:top w:val="none" w:sz="0" w:space="0" w:color="auto"/>
                        <w:left w:val="none" w:sz="0" w:space="0" w:color="auto"/>
                        <w:bottom w:val="none" w:sz="0" w:space="0" w:color="auto"/>
                        <w:right w:val="none" w:sz="0" w:space="0" w:color="auto"/>
                      </w:divBdr>
                      <w:divsChild>
                        <w:div w:id="944001693">
                          <w:marLeft w:val="0"/>
                          <w:marRight w:val="0"/>
                          <w:marTop w:val="0"/>
                          <w:marBottom w:val="0"/>
                          <w:divBdr>
                            <w:top w:val="none" w:sz="0" w:space="0" w:color="auto"/>
                            <w:left w:val="none" w:sz="0" w:space="0" w:color="auto"/>
                            <w:bottom w:val="none" w:sz="0" w:space="0" w:color="auto"/>
                            <w:right w:val="none" w:sz="0" w:space="0" w:color="auto"/>
                          </w:divBdr>
                        </w:div>
                      </w:divsChild>
                    </w:div>
                    <w:div w:id="751269937">
                      <w:marLeft w:val="0"/>
                      <w:marRight w:val="0"/>
                      <w:marTop w:val="0"/>
                      <w:marBottom w:val="0"/>
                      <w:divBdr>
                        <w:top w:val="none" w:sz="0" w:space="0" w:color="auto"/>
                        <w:left w:val="none" w:sz="0" w:space="0" w:color="auto"/>
                        <w:bottom w:val="none" w:sz="0" w:space="0" w:color="auto"/>
                        <w:right w:val="none" w:sz="0" w:space="0" w:color="auto"/>
                      </w:divBdr>
                      <w:divsChild>
                        <w:div w:id="859122502">
                          <w:marLeft w:val="0"/>
                          <w:marRight w:val="0"/>
                          <w:marTop w:val="0"/>
                          <w:marBottom w:val="0"/>
                          <w:divBdr>
                            <w:top w:val="none" w:sz="0" w:space="0" w:color="auto"/>
                            <w:left w:val="none" w:sz="0" w:space="0" w:color="auto"/>
                            <w:bottom w:val="none" w:sz="0" w:space="0" w:color="auto"/>
                            <w:right w:val="none" w:sz="0" w:space="0" w:color="auto"/>
                          </w:divBdr>
                        </w:div>
                      </w:divsChild>
                    </w:div>
                    <w:div w:id="1814759702">
                      <w:marLeft w:val="0"/>
                      <w:marRight w:val="0"/>
                      <w:marTop w:val="0"/>
                      <w:marBottom w:val="0"/>
                      <w:divBdr>
                        <w:top w:val="none" w:sz="0" w:space="0" w:color="auto"/>
                        <w:left w:val="none" w:sz="0" w:space="0" w:color="auto"/>
                        <w:bottom w:val="none" w:sz="0" w:space="0" w:color="auto"/>
                        <w:right w:val="none" w:sz="0" w:space="0" w:color="auto"/>
                      </w:divBdr>
                      <w:divsChild>
                        <w:div w:id="694960556">
                          <w:marLeft w:val="0"/>
                          <w:marRight w:val="0"/>
                          <w:marTop w:val="0"/>
                          <w:marBottom w:val="0"/>
                          <w:divBdr>
                            <w:top w:val="none" w:sz="0" w:space="0" w:color="auto"/>
                            <w:left w:val="none" w:sz="0" w:space="0" w:color="auto"/>
                            <w:bottom w:val="none" w:sz="0" w:space="0" w:color="auto"/>
                            <w:right w:val="none" w:sz="0" w:space="0" w:color="auto"/>
                          </w:divBdr>
                        </w:div>
                      </w:divsChild>
                    </w:div>
                    <w:div w:id="1489783302">
                      <w:marLeft w:val="0"/>
                      <w:marRight w:val="0"/>
                      <w:marTop w:val="0"/>
                      <w:marBottom w:val="0"/>
                      <w:divBdr>
                        <w:top w:val="none" w:sz="0" w:space="0" w:color="auto"/>
                        <w:left w:val="none" w:sz="0" w:space="0" w:color="auto"/>
                        <w:bottom w:val="none" w:sz="0" w:space="0" w:color="auto"/>
                        <w:right w:val="none" w:sz="0" w:space="0" w:color="auto"/>
                      </w:divBdr>
                      <w:divsChild>
                        <w:div w:id="39767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100593">
          <w:marLeft w:val="0"/>
          <w:marRight w:val="0"/>
          <w:marTop w:val="0"/>
          <w:marBottom w:val="0"/>
          <w:divBdr>
            <w:top w:val="none" w:sz="0" w:space="0" w:color="auto"/>
            <w:left w:val="none" w:sz="0" w:space="0" w:color="auto"/>
            <w:bottom w:val="none" w:sz="0" w:space="0" w:color="auto"/>
            <w:right w:val="none" w:sz="0" w:space="0" w:color="auto"/>
          </w:divBdr>
          <w:divsChild>
            <w:div w:id="1438938947">
              <w:marLeft w:val="0"/>
              <w:marRight w:val="0"/>
              <w:marTop w:val="0"/>
              <w:marBottom w:val="0"/>
              <w:divBdr>
                <w:top w:val="none" w:sz="0" w:space="0" w:color="auto"/>
                <w:left w:val="none" w:sz="0" w:space="0" w:color="auto"/>
                <w:bottom w:val="none" w:sz="0" w:space="0" w:color="auto"/>
                <w:right w:val="none" w:sz="0" w:space="0" w:color="auto"/>
              </w:divBdr>
              <w:divsChild>
                <w:div w:id="19547166">
                  <w:marLeft w:val="0"/>
                  <w:marRight w:val="0"/>
                  <w:marTop w:val="0"/>
                  <w:marBottom w:val="150"/>
                  <w:divBdr>
                    <w:top w:val="none" w:sz="0" w:space="0" w:color="auto"/>
                    <w:left w:val="none" w:sz="0" w:space="0" w:color="auto"/>
                    <w:bottom w:val="none" w:sz="0" w:space="0" w:color="auto"/>
                    <w:right w:val="none" w:sz="0" w:space="0" w:color="auto"/>
                  </w:divBdr>
                  <w:divsChild>
                    <w:div w:id="818500601">
                      <w:marLeft w:val="0"/>
                      <w:marRight w:val="0"/>
                      <w:marTop w:val="0"/>
                      <w:marBottom w:val="0"/>
                      <w:divBdr>
                        <w:top w:val="none" w:sz="0" w:space="0" w:color="auto"/>
                        <w:left w:val="none" w:sz="0" w:space="0" w:color="auto"/>
                        <w:bottom w:val="none" w:sz="0" w:space="0" w:color="auto"/>
                        <w:right w:val="none" w:sz="0" w:space="0" w:color="auto"/>
                      </w:divBdr>
                      <w:divsChild>
                        <w:div w:id="1849248157">
                          <w:marLeft w:val="0"/>
                          <w:marRight w:val="0"/>
                          <w:marTop w:val="0"/>
                          <w:marBottom w:val="0"/>
                          <w:divBdr>
                            <w:top w:val="none" w:sz="0" w:space="0" w:color="auto"/>
                            <w:left w:val="none" w:sz="0" w:space="0" w:color="auto"/>
                            <w:bottom w:val="none" w:sz="0" w:space="0" w:color="auto"/>
                            <w:right w:val="none" w:sz="0" w:space="0" w:color="auto"/>
                          </w:divBdr>
                        </w:div>
                      </w:divsChild>
                    </w:div>
                    <w:div w:id="1919754977">
                      <w:marLeft w:val="0"/>
                      <w:marRight w:val="0"/>
                      <w:marTop w:val="0"/>
                      <w:marBottom w:val="0"/>
                      <w:divBdr>
                        <w:top w:val="none" w:sz="0" w:space="0" w:color="auto"/>
                        <w:left w:val="none" w:sz="0" w:space="0" w:color="auto"/>
                        <w:bottom w:val="none" w:sz="0" w:space="0" w:color="auto"/>
                        <w:right w:val="none" w:sz="0" w:space="0" w:color="auto"/>
                      </w:divBdr>
                      <w:divsChild>
                        <w:div w:id="684523836">
                          <w:marLeft w:val="0"/>
                          <w:marRight w:val="0"/>
                          <w:marTop w:val="0"/>
                          <w:marBottom w:val="0"/>
                          <w:divBdr>
                            <w:top w:val="none" w:sz="0" w:space="0" w:color="auto"/>
                            <w:left w:val="none" w:sz="0" w:space="0" w:color="auto"/>
                            <w:bottom w:val="none" w:sz="0" w:space="0" w:color="auto"/>
                            <w:right w:val="none" w:sz="0" w:space="0" w:color="auto"/>
                          </w:divBdr>
                        </w:div>
                      </w:divsChild>
                    </w:div>
                    <w:div w:id="2079329105">
                      <w:marLeft w:val="0"/>
                      <w:marRight w:val="0"/>
                      <w:marTop w:val="0"/>
                      <w:marBottom w:val="0"/>
                      <w:divBdr>
                        <w:top w:val="none" w:sz="0" w:space="0" w:color="auto"/>
                        <w:left w:val="none" w:sz="0" w:space="0" w:color="auto"/>
                        <w:bottom w:val="none" w:sz="0" w:space="0" w:color="auto"/>
                        <w:right w:val="none" w:sz="0" w:space="0" w:color="auto"/>
                      </w:divBdr>
                      <w:divsChild>
                        <w:div w:id="323515527">
                          <w:marLeft w:val="0"/>
                          <w:marRight w:val="0"/>
                          <w:marTop w:val="0"/>
                          <w:marBottom w:val="0"/>
                          <w:divBdr>
                            <w:top w:val="none" w:sz="0" w:space="0" w:color="auto"/>
                            <w:left w:val="none" w:sz="0" w:space="0" w:color="auto"/>
                            <w:bottom w:val="none" w:sz="0" w:space="0" w:color="auto"/>
                            <w:right w:val="none" w:sz="0" w:space="0" w:color="auto"/>
                          </w:divBdr>
                        </w:div>
                      </w:divsChild>
                    </w:div>
                    <w:div w:id="403600906">
                      <w:marLeft w:val="0"/>
                      <w:marRight w:val="0"/>
                      <w:marTop w:val="0"/>
                      <w:marBottom w:val="0"/>
                      <w:divBdr>
                        <w:top w:val="none" w:sz="0" w:space="0" w:color="auto"/>
                        <w:left w:val="none" w:sz="0" w:space="0" w:color="auto"/>
                        <w:bottom w:val="none" w:sz="0" w:space="0" w:color="auto"/>
                        <w:right w:val="none" w:sz="0" w:space="0" w:color="auto"/>
                      </w:divBdr>
                      <w:divsChild>
                        <w:div w:id="941645431">
                          <w:marLeft w:val="0"/>
                          <w:marRight w:val="0"/>
                          <w:marTop w:val="0"/>
                          <w:marBottom w:val="0"/>
                          <w:divBdr>
                            <w:top w:val="none" w:sz="0" w:space="0" w:color="auto"/>
                            <w:left w:val="none" w:sz="0" w:space="0" w:color="auto"/>
                            <w:bottom w:val="none" w:sz="0" w:space="0" w:color="auto"/>
                            <w:right w:val="none" w:sz="0" w:space="0" w:color="auto"/>
                          </w:divBdr>
                        </w:div>
                      </w:divsChild>
                    </w:div>
                    <w:div w:id="806052257">
                      <w:marLeft w:val="0"/>
                      <w:marRight w:val="0"/>
                      <w:marTop w:val="0"/>
                      <w:marBottom w:val="0"/>
                      <w:divBdr>
                        <w:top w:val="none" w:sz="0" w:space="0" w:color="auto"/>
                        <w:left w:val="none" w:sz="0" w:space="0" w:color="auto"/>
                        <w:bottom w:val="none" w:sz="0" w:space="0" w:color="auto"/>
                        <w:right w:val="none" w:sz="0" w:space="0" w:color="auto"/>
                      </w:divBdr>
                      <w:divsChild>
                        <w:div w:id="2411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331165">
          <w:marLeft w:val="0"/>
          <w:marRight w:val="0"/>
          <w:marTop w:val="0"/>
          <w:marBottom w:val="0"/>
          <w:divBdr>
            <w:top w:val="none" w:sz="0" w:space="0" w:color="auto"/>
            <w:left w:val="none" w:sz="0" w:space="0" w:color="auto"/>
            <w:bottom w:val="none" w:sz="0" w:space="0" w:color="auto"/>
            <w:right w:val="none" w:sz="0" w:space="0" w:color="auto"/>
          </w:divBdr>
          <w:divsChild>
            <w:div w:id="59447957">
              <w:marLeft w:val="0"/>
              <w:marRight w:val="0"/>
              <w:marTop w:val="0"/>
              <w:marBottom w:val="0"/>
              <w:divBdr>
                <w:top w:val="none" w:sz="0" w:space="0" w:color="auto"/>
                <w:left w:val="none" w:sz="0" w:space="0" w:color="auto"/>
                <w:bottom w:val="none" w:sz="0" w:space="0" w:color="auto"/>
                <w:right w:val="none" w:sz="0" w:space="0" w:color="auto"/>
              </w:divBdr>
              <w:divsChild>
                <w:div w:id="1591357030">
                  <w:marLeft w:val="0"/>
                  <w:marRight w:val="0"/>
                  <w:marTop w:val="0"/>
                  <w:marBottom w:val="150"/>
                  <w:divBdr>
                    <w:top w:val="none" w:sz="0" w:space="0" w:color="auto"/>
                    <w:left w:val="none" w:sz="0" w:space="0" w:color="auto"/>
                    <w:bottom w:val="none" w:sz="0" w:space="0" w:color="auto"/>
                    <w:right w:val="none" w:sz="0" w:space="0" w:color="auto"/>
                  </w:divBdr>
                  <w:divsChild>
                    <w:div w:id="689720748">
                      <w:marLeft w:val="0"/>
                      <w:marRight w:val="0"/>
                      <w:marTop w:val="0"/>
                      <w:marBottom w:val="0"/>
                      <w:divBdr>
                        <w:top w:val="none" w:sz="0" w:space="0" w:color="auto"/>
                        <w:left w:val="none" w:sz="0" w:space="0" w:color="auto"/>
                        <w:bottom w:val="none" w:sz="0" w:space="0" w:color="auto"/>
                        <w:right w:val="none" w:sz="0" w:space="0" w:color="auto"/>
                      </w:divBdr>
                      <w:divsChild>
                        <w:div w:id="198307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890135">
          <w:marLeft w:val="0"/>
          <w:marRight w:val="0"/>
          <w:marTop w:val="0"/>
          <w:marBottom w:val="0"/>
          <w:divBdr>
            <w:top w:val="none" w:sz="0" w:space="0" w:color="auto"/>
            <w:left w:val="none" w:sz="0" w:space="0" w:color="auto"/>
            <w:bottom w:val="none" w:sz="0" w:space="0" w:color="auto"/>
            <w:right w:val="none" w:sz="0" w:space="0" w:color="auto"/>
          </w:divBdr>
          <w:divsChild>
            <w:div w:id="1016880851">
              <w:marLeft w:val="0"/>
              <w:marRight w:val="0"/>
              <w:marTop w:val="0"/>
              <w:marBottom w:val="0"/>
              <w:divBdr>
                <w:top w:val="none" w:sz="0" w:space="0" w:color="auto"/>
                <w:left w:val="none" w:sz="0" w:space="0" w:color="auto"/>
                <w:bottom w:val="none" w:sz="0" w:space="0" w:color="auto"/>
                <w:right w:val="none" w:sz="0" w:space="0" w:color="auto"/>
              </w:divBdr>
              <w:divsChild>
                <w:div w:id="596790589">
                  <w:marLeft w:val="0"/>
                  <w:marRight w:val="0"/>
                  <w:marTop w:val="0"/>
                  <w:marBottom w:val="150"/>
                  <w:divBdr>
                    <w:top w:val="none" w:sz="0" w:space="0" w:color="auto"/>
                    <w:left w:val="none" w:sz="0" w:space="0" w:color="auto"/>
                    <w:bottom w:val="none" w:sz="0" w:space="0" w:color="auto"/>
                    <w:right w:val="none" w:sz="0" w:space="0" w:color="auto"/>
                  </w:divBdr>
                  <w:divsChild>
                    <w:div w:id="1062798286">
                      <w:marLeft w:val="0"/>
                      <w:marRight w:val="0"/>
                      <w:marTop w:val="0"/>
                      <w:marBottom w:val="0"/>
                      <w:divBdr>
                        <w:top w:val="none" w:sz="0" w:space="0" w:color="auto"/>
                        <w:left w:val="none" w:sz="0" w:space="0" w:color="auto"/>
                        <w:bottom w:val="none" w:sz="0" w:space="0" w:color="auto"/>
                        <w:right w:val="none" w:sz="0" w:space="0" w:color="auto"/>
                      </w:divBdr>
                      <w:divsChild>
                        <w:div w:id="1843280371">
                          <w:marLeft w:val="0"/>
                          <w:marRight w:val="0"/>
                          <w:marTop w:val="0"/>
                          <w:marBottom w:val="0"/>
                          <w:divBdr>
                            <w:top w:val="none" w:sz="0" w:space="0" w:color="auto"/>
                            <w:left w:val="none" w:sz="0" w:space="0" w:color="auto"/>
                            <w:bottom w:val="none" w:sz="0" w:space="0" w:color="auto"/>
                            <w:right w:val="none" w:sz="0" w:space="0" w:color="auto"/>
                          </w:divBdr>
                        </w:div>
                      </w:divsChild>
                    </w:div>
                    <w:div w:id="673994081">
                      <w:marLeft w:val="0"/>
                      <w:marRight w:val="0"/>
                      <w:marTop w:val="0"/>
                      <w:marBottom w:val="0"/>
                      <w:divBdr>
                        <w:top w:val="none" w:sz="0" w:space="0" w:color="auto"/>
                        <w:left w:val="none" w:sz="0" w:space="0" w:color="auto"/>
                        <w:bottom w:val="none" w:sz="0" w:space="0" w:color="auto"/>
                        <w:right w:val="none" w:sz="0" w:space="0" w:color="auto"/>
                      </w:divBdr>
                      <w:divsChild>
                        <w:div w:id="10033024">
                          <w:marLeft w:val="0"/>
                          <w:marRight w:val="0"/>
                          <w:marTop w:val="0"/>
                          <w:marBottom w:val="0"/>
                          <w:divBdr>
                            <w:top w:val="none" w:sz="0" w:space="0" w:color="auto"/>
                            <w:left w:val="none" w:sz="0" w:space="0" w:color="auto"/>
                            <w:bottom w:val="none" w:sz="0" w:space="0" w:color="auto"/>
                            <w:right w:val="none" w:sz="0" w:space="0" w:color="auto"/>
                          </w:divBdr>
                        </w:div>
                      </w:divsChild>
                    </w:div>
                    <w:div w:id="582572079">
                      <w:marLeft w:val="0"/>
                      <w:marRight w:val="0"/>
                      <w:marTop w:val="0"/>
                      <w:marBottom w:val="0"/>
                      <w:divBdr>
                        <w:top w:val="none" w:sz="0" w:space="0" w:color="auto"/>
                        <w:left w:val="none" w:sz="0" w:space="0" w:color="auto"/>
                        <w:bottom w:val="none" w:sz="0" w:space="0" w:color="auto"/>
                        <w:right w:val="none" w:sz="0" w:space="0" w:color="auto"/>
                      </w:divBdr>
                      <w:divsChild>
                        <w:div w:id="72557785">
                          <w:marLeft w:val="0"/>
                          <w:marRight w:val="0"/>
                          <w:marTop w:val="0"/>
                          <w:marBottom w:val="0"/>
                          <w:divBdr>
                            <w:top w:val="none" w:sz="0" w:space="0" w:color="auto"/>
                            <w:left w:val="none" w:sz="0" w:space="0" w:color="auto"/>
                            <w:bottom w:val="none" w:sz="0" w:space="0" w:color="auto"/>
                            <w:right w:val="none" w:sz="0" w:space="0" w:color="auto"/>
                          </w:divBdr>
                        </w:div>
                      </w:divsChild>
                    </w:div>
                    <w:div w:id="459568699">
                      <w:marLeft w:val="0"/>
                      <w:marRight w:val="0"/>
                      <w:marTop w:val="0"/>
                      <w:marBottom w:val="0"/>
                      <w:divBdr>
                        <w:top w:val="none" w:sz="0" w:space="0" w:color="auto"/>
                        <w:left w:val="none" w:sz="0" w:space="0" w:color="auto"/>
                        <w:bottom w:val="none" w:sz="0" w:space="0" w:color="auto"/>
                        <w:right w:val="none" w:sz="0" w:space="0" w:color="auto"/>
                      </w:divBdr>
                      <w:divsChild>
                        <w:div w:id="681708726">
                          <w:marLeft w:val="0"/>
                          <w:marRight w:val="0"/>
                          <w:marTop w:val="0"/>
                          <w:marBottom w:val="0"/>
                          <w:divBdr>
                            <w:top w:val="none" w:sz="0" w:space="0" w:color="auto"/>
                            <w:left w:val="none" w:sz="0" w:space="0" w:color="auto"/>
                            <w:bottom w:val="none" w:sz="0" w:space="0" w:color="auto"/>
                            <w:right w:val="none" w:sz="0" w:space="0" w:color="auto"/>
                          </w:divBdr>
                        </w:div>
                      </w:divsChild>
                    </w:div>
                    <w:div w:id="847258091">
                      <w:marLeft w:val="0"/>
                      <w:marRight w:val="0"/>
                      <w:marTop w:val="0"/>
                      <w:marBottom w:val="0"/>
                      <w:divBdr>
                        <w:top w:val="none" w:sz="0" w:space="0" w:color="auto"/>
                        <w:left w:val="none" w:sz="0" w:space="0" w:color="auto"/>
                        <w:bottom w:val="none" w:sz="0" w:space="0" w:color="auto"/>
                        <w:right w:val="none" w:sz="0" w:space="0" w:color="auto"/>
                      </w:divBdr>
                      <w:divsChild>
                        <w:div w:id="1563369996">
                          <w:marLeft w:val="0"/>
                          <w:marRight w:val="0"/>
                          <w:marTop w:val="0"/>
                          <w:marBottom w:val="0"/>
                          <w:divBdr>
                            <w:top w:val="none" w:sz="0" w:space="0" w:color="auto"/>
                            <w:left w:val="none" w:sz="0" w:space="0" w:color="auto"/>
                            <w:bottom w:val="none" w:sz="0" w:space="0" w:color="auto"/>
                            <w:right w:val="none" w:sz="0" w:space="0" w:color="auto"/>
                          </w:divBdr>
                        </w:div>
                      </w:divsChild>
                    </w:div>
                    <w:div w:id="692612345">
                      <w:marLeft w:val="0"/>
                      <w:marRight w:val="0"/>
                      <w:marTop w:val="0"/>
                      <w:marBottom w:val="0"/>
                      <w:divBdr>
                        <w:top w:val="none" w:sz="0" w:space="0" w:color="auto"/>
                        <w:left w:val="none" w:sz="0" w:space="0" w:color="auto"/>
                        <w:bottom w:val="none" w:sz="0" w:space="0" w:color="auto"/>
                        <w:right w:val="none" w:sz="0" w:space="0" w:color="auto"/>
                      </w:divBdr>
                      <w:divsChild>
                        <w:div w:id="86645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520255">
          <w:marLeft w:val="0"/>
          <w:marRight w:val="0"/>
          <w:marTop w:val="0"/>
          <w:marBottom w:val="0"/>
          <w:divBdr>
            <w:top w:val="none" w:sz="0" w:space="0" w:color="auto"/>
            <w:left w:val="none" w:sz="0" w:space="0" w:color="auto"/>
            <w:bottom w:val="none" w:sz="0" w:space="0" w:color="auto"/>
            <w:right w:val="none" w:sz="0" w:space="0" w:color="auto"/>
          </w:divBdr>
          <w:divsChild>
            <w:div w:id="1187718712">
              <w:marLeft w:val="0"/>
              <w:marRight w:val="0"/>
              <w:marTop w:val="0"/>
              <w:marBottom w:val="0"/>
              <w:divBdr>
                <w:top w:val="none" w:sz="0" w:space="0" w:color="auto"/>
                <w:left w:val="none" w:sz="0" w:space="0" w:color="auto"/>
                <w:bottom w:val="none" w:sz="0" w:space="0" w:color="auto"/>
                <w:right w:val="none" w:sz="0" w:space="0" w:color="auto"/>
              </w:divBdr>
              <w:divsChild>
                <w:div w:id="987176073">
                  <w:marLeft w:val="0"/>
                  <w:marRight w:val="0"/>
                  <w:marTop w:val="0"/>
                  <w:marBottom w:val="150"/>
                  <w:divBdr>
                    <w:top w:val="none" w:sz="0" w:space="0" w:color="auto"/>
                    <w:left w:val="none" w:sz="0" w:space="0" w:color="auto"/>
                    <w:bottom w:val="none" w:sz="0" w:space="0" w:color="auto"/>
                    <w:right w:val="none" w:sz="0" w:space="0" w:color="auto"/>
                  </w:divBdr>
                  <w:divsChild>
                    <w:div w:id="470288137">
                      <w:marLeft w:val="0"/>
                      <w:marRight w:val="0"/>
                      <w:marTop w:val="0"/>
                      <w:marBottom w:val="0"/>
                      <w:divBdr>
                        <w:top w:val="none" w:sz="0" w:space="0" w:color="auto"/>
                        <w:left w:val="none" w:sz="0" w:space="0" w:color="auto"/>
                        <w:bottom w:val="none" w:sz="0" w:space="0" w:color="auto"/>
                        <w:right w:val="none" w:sz="0" w:space="0" w:color="auto"/>
                      </w:divBdr>
                      <w:divsChild>
                        <w:div w:id="1597252865">
                          <w:marLeft w:val="0"/>
                          <w:marRight w:val="0"/>
                          <w:marTop w:val="0"/>
                          <w:marBottom w:val="0"/>
                          <w:divBdr>
                            <w:top w:val="none" w:sz="0" w:space="0" w:color="auto"/>
                            <w:left w:val="none" w:sz="0" w:space="0" w:color="auto"/>
                            <w:bottom w:val="none" w:sz="0" w:space="0" w:color="auto"/>
                            <w:right w:val="none" w:sz="0" w:space="0" w:color="auto"/>
                          </w:divBdr>
                        </w:div>
                      </w:divsChild>
                    </w:div>
                    <w:div w:id="1104151534">
                      <w:marLeft w:val="0"/>
                      <w:marRight w:val="0"/>
                      <w:marTop w:val="0"/>
                      <w:marBottom w:val="0"/>
                      <w:divBdr>
                        <w:top w:val="none" w:sz="0" w:space="0" w:color="auto"/>
                        <w:left w:val="none" w:sz="0" w:space="0" w:color="auto"/>
                        <w:bottom w:val="none" w:sz="0" w:space="0" w:color="auto"/>
                        <w:right w:val="none" w:sz="0" w:space="0" w:color="auto"/>
                      </w:divBdr>
                      <w:divsChild>
                        <w:div w:id="1960724924">
                          <w:marLeft w:val="0"/>
                          <w:marRight w:val="0"/>
                          <w:marTop w:val="0"/>
                          <w:marBottom w:val="0"/>
                          <w:divBdr>
                            <w:top w:val="none" w:sz="0" w:space="0" w:color="auto"/>
                            <w:left w:val="none" w:sz="0" w:space="0" w:color="auto"/>
                            <w:bottom w:val="none" w:sz="0" w:space="0" w:color="auto"/>
                            <w:right w:val="none" w:sz="0" w:space="0" w:color="auto"/>
                          </w:divBdr>
                        </w:div>
                      </w:divsChild>
                    </w:div>
                    <w:div w:id="1718777292">
                      <w:marLeft w:val="0"/>
                      <w:marRight w:val="0"/>
                      <w:marTop w:val="0"/>
                      <w:marBottom w:val="0"/>
                      <w:divBdr>
                        <w:top w:val="none" w:sz="0" w:space="0" w:color="auto"/>
                        <w:left w:val="none" w:sz="0" w:space="0" w:color="auto"/>
                        <w:bottom w:val="none" w:sz="0" w:space="0" w:color="auto"/>
                        <w:right w:val="none" w:sz="0" w:space="0" w:color="auto"/>
                      </w:divBdr>
                      <w:divsChild>
                        <w:div w:id="101687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956558">
          <w:marLeft w:val="0"/>
          <w:marRight w:val="0"/>
          <w:marTop w:val="0"/>
          <w:marBottom w:val="0"/>
          <w:divBdr>
            <w:top w:val="none" w:sz="0" w:space="0" w:color="auto"/>
            <w:left w:val="none" w:sz="0" w:space="0" w:color="auto"/>
            <w:bottom w:val="none" w:sz="0" w:space="0" w:color="auto"/>
            <w:right w:val="none" w:sz="0" w:space="0" w:color="auto"/>
          </w:divBdr>
          <w:divsChild>
            <w:div w:id="252712172">
              <w:marLeft w:val="0"/>
              <w:marRight w:val="0"/>
              <w:marTop w:val="0"/>
              <w:marBottom w:val="0"/>
              <w:divBdr>
                <w:top w:val="none" w:sz="0" w:space="0" w:color="auto"/>
                <w:left w:val="none" w:sz="0" w:space="0" w:color="auto"/>
                <w:bottom w:val="none" w:sz="0" w:space="0" w:color="auto"/>
                <w:right w:val="none" w:sz="0" w:space="0" w:color="auto"/>
              </w:divBdr>
              <w:divsChild>
                <w:div w:id="2124372975">
                  <w:marLeft w:val="0"/>
                  <w:marRight w:val="0"/>
                  <w:marTop w:val="0"/>
                  <w:marBottom w:val="150"/>
                  <w:divBdr>
                    <w:top w:val="none" w:sz="0" w:space="0" w:color="auto"/>
                    <w:left w:val="none" w:sz="0" w:space="0" w:color="auto"/>
                    <w:bottom w:val="none" w:sz="0" w:space="0" w:color="auto"/>
                    <w:right w:val="none" w:sz="0" w:space="0" w:color="auto"/>
                  </w:divBdr>
                  <w:divsChild>
                    <w:div w:id="240452176">
                      <w:marLeft w:val="0"/>
                      <w:marRight w:val="0"/>
                      <w:marTop w:val="0"/>
                      <w:marBottom w:val="0"/>
                      <w:divBdr>
                        <w:top w:val="none" w:sz="0" w:space="0" w:color="auto"/>
                        <w:left w:val="none" w:sz="0" w:space="0" w:color="auto"/>
                        <w:bottom w:val="none" w:sz="0" w:space="0" w:color="auto"/>
                        <w:right w:val="none" w:sz="0" w:space="0" w:color="auto"/>
                      </w:divBdr>
                      <w:divsChild>
                        <w:div w:id="2091386737">
                          <w:marLeft w:val="0"/>
                          <w:marRight w:val="0"/>
                          <w:marTop w:val="0"/>
                          <w:marBottom w:val="0"/>
                          <w:divBdr>
                            <w:top w:val="none" w:sz="0" w:space="0" w:color="auto"/>
                            <w:left w:val="none" w:sz="0" w:space="0" w:color="auto"/>
                            <w:bottom w:val="none" w:sz="0" w:space="0" w:color="auto"/>
                            <w:right w:val="none" w:sz="0" w:space="0" w:color="auto"/>
                          </w:divBdr>
                        </w:div>
                      </w:divsChild>
                    </w:div>
                    <w:div w:id="212930744">
                      <w:marLeft w:val="0"/>
                      <w:marRight w:val="0"/>
                      <w:marTop w:val="0"/>
                      <w:marBottom w:val="0"/>
                      <w:divBdr>
                        <w:top w:val="none" w:sz="0" w:space="0" w:color="auto"/>
                        <w:left w:val="none" w:sz="0" w:space="0" w:color="auto"/>
                        <w:bottom w:val="none" w:sz="0" w:space="0" w:color="auto"/>
                        <w:right w:val="none" w:sz="0" w:space="0" w:color="auto"/>
                      </w:divBdr>
                      <w:divsChild>
                        <w:div w:id="956563820">
                          <w:marLeft w:val="0"/>
                          <w:marRight w:val="0"/>
                          <w:marTop w:val="0"/>
                          <w:marBottom w:val="0"/>
                          <w:divBdr>
                            <w:top w:val="none" w:sz="0" w:space="0" w:color="auto"/>
                            <w:left w:val="none" w:sz="0" w:space="0" w:color="auto"/>
                            <w:bottom w:val="none" w:sz="0" w:space="0" w:color="auto"/>
                            <w:right w:val="none" w:sz="0" w:space="0" w:color="auto"/>
                          </w:divBdr>
                        </w:div>
                      </w:divsChild>
                    </w:div>
                    <w:div w:id="1139347725">
                      <w:marLeft w:val="0"/>
                      <w:marRight w:val="0"/>
                      <w:marTop w:val="0"/>
                      <w:marBottom w:val="0"/>
                      <w:divBdr>
                        <w:top w:val="none" w:sz="0" w:space="0" w:color="auto"/>
                        <w:left w:val="none" w:sz="0" w:space="0" w:color="auto"/>
                        <w:bottom w:val="none" w:sz="0" w:space="0" w:color="auto"/>
                        <w:right w:val="none" w:sz="0" w:space="0" w:color="auto"/>
                      </w:divBdr>
                      <w:divsChild>
                        <w:div w:id="2075228047">
                          <w:marLeft w:val="0"/>
                          <w:marRight w:val="0"/>
                          <w:marTop w:val="0"/>
                          <w:marBottom w:val="0"/>
                          <w:divBdr>
                            <w:top w:val="none" w:sz="0" w:space="0" w:color="auto"/>
                            <w:left w:val="none" w:sz="0" w:space="0" w:color="auto"/>
                            <w:bottom w:val="none" w:sz="0" w:space="0" w:color="auto"/>
                            <w:right w:val="none" w:sz="0" w:space="0" w:color="auto"/>
                          </w:divBdr>
                        </w:div>
                      </w:divsChild>
                    </w:div>
                    <w:div w:id="805783223">
                      <w:marLeft w:val="0"/>
                      <w:marRight w:val="0"/>
                      <w:marTop w:val="0"/>
                      <w:marBottom w:val="0"/>
                      <w:divBdr>
                        <w:top w:val="none" w:sz="0" w:space="0" w:color="auto"/>
                        <w:left w:val="none" w:sz="0" w:space="0" w:color="auto"/>
                        <w:bottom w:val="none" w:sz="0" w:space="0" w:color="auto"/>
                        <w:right w:val="none" w:sz="0" w:space="0" w:color="auto"/>
                      </w:divBdr>
                      <w:divsChild>
                        <w:div w:id="474765673">
                          <w:marLeft w:val="0"/>
                          <w:marRight w:val="0"/>
                          <w:marTop w:val="0"/>
                          <w:marBottom w:val="0"/>
                          <w:divBdr>
                            <w:top w:val="none" w:sz="0" w:space="0" w:color="auto"/>
                            <w:left w:val="none" w:sz="0" w:space="0" w:color="auto"/>
                            <w:bottom w:val="none" w:sz="0" w:space="0" w:color="auto"/>
                            <w:right w:val="none" w:sz="0" w:space="0" w:color="auto"/>
                          </w:divBdr>
                        </w:div>
                      </w:divsChild>
                    </w:div>
                    <w:div w:id="1651328316">
                      <w:marLeft w:val="0"/>
                      <w:marRight w:val="0"/>
                      <w:marTop w:val="0"/>
                      <w:marBottom w:val="0"/>
                      <w:divBdr>
                        <w:top w:val="none" w:sz="0" w:space="0" w:color="auto"/>
                        <w:left w:val="none" w:sz="0" w:space="0" w:color="auto"/>
                        <w:bottom w:val="none" w:sz="0" w:space="0" w:color="auto"/>
                        <w:right w:val="none" w:sz="0" w:space="0" w:color="auto"/>
                      </w:divBdr>
                      <w:divsChild>
                        <w:div w:id="92361386">
                          <w:marLeft w:val="0"/>
                          <w:marRight w:val="0"/>
                          <w:marTop w:val="0"/>
                          <w:marBottom w:val="0"/>
                          <w:divBdr>
                            <w:top w:val="none" w:sz="0" w:space="0" w:color="auto"/>
                            <w:left w:val="none" w:sz="0" w:space="0" w:color="auto"/>
                            <w:bottom w:val="none" w:sz="0" w:space="0" w:color="auto"/>
                            <w:right w:val="none" w:sz="0" w:space="0" w:color="auto"/>
                          </w:divBdr>
                        </w:div>
                      </w:divsChild>
                    </w:div>
                    <w:div w:id="1777167616">
                      <w:marLeft w:val="0"/>
                      <w:marRight w:val="0"/>
                      <w:marTop w:val="0"/>
                      <w:marBottom w:val="0"/>
                      <w:divBdr>
                        <w:top w:val="none" w:sz="0" w:space="0" w:color="auto"/>
                        <w:left w:val="none" w:sz="0" w:space="0" w:color="auto"/>
                        <w:bottom w:val="none" w:sz="0" w:space="0" w:color="auto"/>
                        <w:right w:val="none" w:sz="0" w:space="0" w:color="auto"/>
                      </w:divBdr>
                      <w:divsChild>
                        <w:div w:id="914633587">
                          <w:marLeft w:val="0"/>
                          <w:marRight w:val="0"/>
                          <w:marTop w:val="0"/>
                          <w:marBottom w:val="0"/>
                          <w:divBdr>
                            <w:top w:val="none" w:sz="0" w:space="0" w:color="auto"/>
                            <w:left w:val="none" w:sz="0" w:space="0" w:color="auto"/>
                            <w:bottom w:val="none" w:sz="0" w:space="0" w:color="auto"/>
                            <w:right w:val="none" w:sz="0" w:space="0" w:color="auto"/>
                          </w:divBdr>
                        </w:div>
                      </w:divsChild>
                    </w:div>
                    <w:div w:id="721905737">
                      <w:marLeft w:val="0"/>
                      <w:marRight w:val="0"/>
                      <w:marTop w:val="0"/>
                      <w:marBottom w:val="0"/>
                      <w:divBdr>
                        <w:top w:val="none" w:sz="0" w:space="0" w:color="auto"/>
                        <w:left w:val="none" w:sz="0" w:space="0" w:color="auto"/>
                        <w:bottom w:val="none" w:sz="0" w:space="0" w:color="auto"/>
                        <w:right w:val="none" w:sz="0" w:space="0" w:color="auto"/>
                      </w:divBdr>
                      <w:divsChild>
                        <w:div w:id="1190073727">
                          <w:marLeft w:val="0"/>
                          <w:marRight w:val="0"/>
                          <w:marTop w:val="0"/>
                          <w:marBottom w:val="0"/>
                          <w:divBdr>
                            <w:top w:val="none" w:sz="0" w:space="0" w:color="auto"/>
                            <w:left w:val="none" w:sz="0" w:space="0" w:color="auto"/>
                            <w:bottom w:val="none" w:sz="0" w:space="0" w:color="auto"/>
                            <w:right w:val="none" w:sz="0" w:space="0" w:color="auto"/>
                          </w:divBdr>
                        </w:div>
                      </w:divsChild>
                    </w:div>
                    <w:div w:id="723142667">
                      <w:marLeft w:val="0"/>
                      <w:marRight w:val="0"/>
                      <w:marTop w:val="0"/>
                      <w:marBottom w:val="0"/>
                      <w:divBdr>
                        <w:top w:val="none" w:sz="0" w:space="0" w:color="auto"/>
                        <w:left w:val="none" w:sz="0" w:space="0" w:color="auto"/>
                        <w:bottom w:val="none" w:sz="0" w:space="0" w:color="auto"/>
                        <w:right w:val="none" w:sz="0" w:space="0" w:color="auto"/>
                      </w:divBdr>
                      <w:divsChild>
                        <w:div w:id="1310593643">
                          <w:marLeft w:val="0"/>
                          <w:marRight w:val="0"/>
                          <w:marTop w:val="0"/>
                          <w:marBottom w:val="0"/>
                          <w:divBdr>
                            <w:top w:val="none" w:sz="0" w:space="0" w:color="auto"/>
                            <w:left w:val="none" w:sz="0" w:space="0" w:color="auto"/>
                            <w:bottom w:val="none" w:sz="0" w:space="0" w:color="auto"/>
                            <w:right w:val="none" w:sz="0" w:space="0" w:color="auto"/>
                          </w:divBdr>
                        </w:div>
                      </w:divsChild>
                    </w:div>
                    <w:div w:id="541753235">
                      <w:marLeft w:val="0"/>
                      <w:marRight w:val="0"/>
                      <w:marTop w:val="0"/>
                      <w:marBottom w:val="0"/>
                      <w:divBdr>
                        <w:top w:val="none" w:sz="0" w:space="0" w:color="auto"/>
                        <w:left w:val="none" w:sz="0" w:space="0" w:color="auto"/>
                        <w:bottom w:val="none" w:sz="0" w:space="0" w:color="auto"/>
                        <w:right w:val="none" w:sz="0" w:space="0" w:color="auto"/>
                      </w:divBdr>
                      <w:divsChild>
                        <w:div w:id="1815289268">
                          <w:marLeft w:val="0"/>
                          <w:marRight w:val="0"/>
                          <w:marTop w:val="0"/>
                          <w:marBottom w:val="0"/>
                          <w:divBdr>
                            <w:top w:val="none" w:sz="0" w:space="0" w:color="auto"/>
                            <w:left w:val="none" w:sz="0" w:space="0" w:color="auto"/>
                            <w:bottom w:val="none" w:sz="0" w:space="0" w:color="auto"/>
                            <w:right w:val="none" w:sz="0" w:space="0" w:color="auto"/>
                          </w:divBdr>
                        </w:div>
                      </w:divsChild>
                    </w:div>
                    <w:div w:id="1797524277">
                      <w:marLeft w:val="0"/>
                      <w:marRight w:val="0"/>
                      <w:marTop w:val="0"/>
                      <w:marBottom w:val="0"/>
                      <w:divBdr>
                        <w:top w:val="none" w:sz="0" w:space="0" w:color="auto"/>
                        <w:left w:val="none" w:sz="0" w:space="0" w:color="auto"/>
                        <w:bottom w:val="none" w:sz="0" w:space="0" w:color="auto"/>
                        <w:right w:val="none" w:sz="0" w:space="0" w:color="auto"/>
                      </w:divBdr>
                      <w:divsChild>
                        <w:div w:id="1685739148">
                          <w:marLeft w:val="0"/>
                          <w:marRight w:val="0"/>
                          <w:marTop w:val="0"/>
                          <w:marBottom w:val="0"/>
                          <w:divBdr>
                            <w:top w:val="none" w:sz="0" w:space="0" w:color="auto"/>
                            <w:left w:val="none" w:sz="0" w:space="0" w:color="auto"/>
                            <w:bottom w:val="none" w:sz="0" w:space="0" w:color="auto"/>
                            <w:right w:val="none" w:sz="0" w:space="0" w:color="auto"/>
                          </w:divBdr>
                        </w:div>
                      </w:divsChild>
                    </w:div>
                    <w:div w:id="1452506745">
                      <w:marLeft w:val="0"/>
                      <w:marRight w:val="0"/>
                      <w:marTop w:val="0"/>
                      <w:marBottom w:val="0"/>
                      <w:divBdr>
                        <w:top w:val="none" w:sz="0" w:space="0" w:color="auto"/>
                        <w:left w:val="none" w:sz="0" w:space="0" w:color="auto"/>
                        <w:bottom w:val="none" w:sz="0" w:space="0" w:color="auto"/>
                        <w:right w:val="none" w:sz="0" w:space="0" w:color="auto"/>
                      </w:divBdr>
                      <w:divsChild>
                        <w:div w:id="2022126634">
                          <w:marLeft w:val="0"/>
                          <w:marRight w:val="0"/>
                          <w:marTop w:val="0"/>
                          <w:marBottom w:val="0"/>
                          <w:divBdr>
                            <w:top w:val="none" w:sz="0" w:space="0" w:color="auto"/>
                            <w:left w:val="none" w:sz="0" w:space="0" w:color="auto"/>
                            <w:bottom w:val="none" w:sz="0" w:space="0" w:color="auto"/>
                            <w:right w:val="none" w:sz="0" w:space="0" w:color="auto"/>
                          </w:divBdr>
                        </w:div>
                      </w:divsChild>
                    </w:div>
                    <w:div w:id="406224124">
                      <w:marLeft w:val="0"/>
                      <w:marRight w:val="0"/>
                      <w:marTop w:val="0"/>
                      <w:marBottom w:val="0"/>
                      <w:divBdr>
                        <w:top w:val="none" w:sz="0" w:space="0" w:color="auto"/>
                        <w:left w:val="none" w:sz="0" w:space="0" w:color="auto"/>
                        <w:bottom w:val="none" w:sz="0" w:space="0" w:color="auto"/>
                        <w:right w:val="none" w:sz="0" w:space="0" w:color="auto"/>
                      </w:divBdr>
                      <w:divsChild>
                        <w:div w:id="13861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712188">
          <w:marLeft w:val="0"/>
          <w:marRight w:val="0"/>
          <w:marTop w:val="0"/>
          <w:marBottom w:val="0"/>
          <w:divBdr>
            <w:top w:val="none" w:sz="0" w:space="0" w:color="auto"/>
            <w:left w:val="none" w:sz="0" w:space="0" w:color="auto"/>
            <w:bottom w:val="none" w:sz="0" w:space="0" w:color="auto"/>
            <w:right w:val="none" w:sz="0" w:space="0" w:color="auto"/>
          </w:divBdr>
          <w:divsChild>
            <w:div w:id="1907522937">
              <w:marLeft w:val="0"/>
              <w:marRight w:val="0"/>
              <w:marTop w:val="0"/>
              <w:marBottom w:val="0"/>
              <w:divBdr>
                <w:top w:val="none" w:sz="0" w:space="0" w:color="auto"/>
                <w:left w:val="none" w:sz="0" w:space="0" w:color="auto"/>
                <w:bottom w:val="none" w:sz="0" w:space="0" w:color="auto"/>
                <w:right w:val="none" w:sz="0" w:space="0" w:color="auto"/>
              </w:divBdr>
              <w:divsChild>
                <w:div w:id="859660458">
                  <w:marLeft w:val="0"/>
                  <w:marRight w:val="0"/>
                  <w:marTop w:val="0"/>
                  <w:marBottom w:val="150"/>
                  <w:divBdr>
                    <w:top w:val="none" w:sz="0" w:space="0" w:color="auto"/>
                    <w:left w:val="none" w:sz="0" w:space="0" w:color="auto"/>
                    <w:bottom w:val="none" w:sz="0" w:space="0" w:color="auto"/>
                    <w:right w:val="none" w:sz="0" w:space="0" w:color="auto"/>
                  </w:divBdr>
                  <w:divsChild>
                    <w:div w:id="1355038588">
                      <w:marLeft w:val="0"/>
                      <w:marRight w:val="0"/>
                      <w:marTop w:val="0"/>
                      <w:marBottom w:val="0"/>
                      <w:divBdr>
                        <w:top w:val="none" w:sz="0" w:space="0" w:color="auto"/>
                        <w:left w:val="none" w:sz="0" w:space="0" w:color="auto"/>
                        <w:bottom w:val="none" w:sz="0" w:space="0" w:color="auto"/>
                        <w:right w:val="none" w:sz="0" w:space="0" w:color="auto"/>
                      </w:divBdr>
                      <w:divsChild>
                        <w:div w:id="2123767452">
                          <w:marLeft w:val="0"/>
                          <w:marRight w:val="0"/>
                          <w:marTop w:val="0"/>
                          <w:marBottom w:val="0"/>
                          <w:divBdr>
                            <w:top w:val="none" w:sz="0" w:space="0" w:color="auto"/>
                            <w:left w:val="none" w:sz="0" w:space="0" w:color="auto"/>
                            <w:bottom w:val="none" w:sz="0" w:space="0" w:color="auto"/>
                            <w:right w:val="none" w:sz="0" w:space="0" w:color="auto"/>
                          </w:divBdr>
                        </w:div>
                      </w:divsChild>
                    </w:div>
                    <w:div w:id="483591555">
                      <w:marLeft w:val="0"/>
                      <w:marRight w:val="0"/>
                      <w:marTop w:val="0"/>
                      <w:marBottom w:val="0"/>
                      <w:divBdr>
                        <w:top w:val="none" w:sz="0" w:space="0" w:color="auto"/>
                        <w:left w:val="none" w:sz="0" w:space="0" w:color="auto"/>
                        <w:bottom w:val="none" w:sz="0" w:space="0" w:color="auto"/>
                        <w:right w:val="none" w:sz="0" w:space="0" w:color="auto"/>
                      </w:divBdr>
                      <w:divsChild>
                        <w:div w:id="490029368">
                          <w:marLeft w:val="0"/>
                          <w:marRight w:val="0"/>
                          <w:marTop w:val="0"/>
                          <w:marBottom w:val="0"/>
                          <w:divBdr>
                            <w:top w:val="none" w:sz="0" w:space="0" w:color="auto"/>
                            <w:left w:val="none" w:sz="0" w:space="0" w:color="auto"/>
                            <w:bottom w:val="none" w:sz="0" w:space="0" w:color="auto"/>
                            <w:right w:val="none" w:sz="0" w:space="0" w:color="auto"/>
                          </w:divBdr>
                        </w:div>
                      </w:divsChild>
                    </w:div>
                    <w:div w:id="45876143">
                      <w:marLeft w:val="0"/>
                      <w:marRight w:val="0"/>
                      <w:marTop w:val="0"/>
                      <w:marBottom w:val="0"/>
                      <w:divBdr>
                        <w:top w:val="none" w:sz="0" w:space="0" w:color="auto"/>
                        <w:left w:val="none" w:sz="0" w:space="0" w:color="auto"/>
                        <w:bottom w:val="none" w:sz="0" w:space="0" w:color="auto"/>
                        <w:right w:val="none" w:sz="0" w:space="0" w:color="auto"/>
                      </w:divBdr>
                      <w:divsChild>
                        <w:div w:id="1940141073">
                          <w:marLeft w:val="0"/>
                          <w:marRight w:val="0"/>
                          <w:marTop w:val="0"/>
                          <w:marBottom w:val="0"/>
                          <w:divBdr>
                            <w:top w:val="none" w:sz="0" w:space="0" w:color="auto"/>
                            <w:left w:val="none" w:sz="0" w:space="0" w:color="auto"/>
                            <w:bottom w:val="none" w:sz="0" w:space="0" w:color="auto"/>
                            <w:right w:val="none" w:sz="0" w:space="0" w:color="auto"/>
                          </w:divBdr>
                        </w:div>
                      </w:divsChild>
                    </w:div>
                    <w:div w:id="578635582">
                      <w:marLeft w:val="0"/>
                      <w:marRight w:val="0"/>
                      <w:marTop w:val="0"/>
                      <w:marBottom w:val="0"/>
                      <w:divBdr>
                        <w:top w:val="none" w:sz="0" w:space="0" w:color="auto"/>
                        <w:left w:val="none" w:sz="0" w:space="0" w:color="auto"/>
                        <w:bottom w:val="none" w:sz="0" w:space="0" w:color="auto"/>
                        <w:right w:val="none" w:sz="0" w:space="0" w:color="auto"/>
                      </w:divBdr>
                      <w:divsChild>
                        <w:div w:id="1369061704">
                          <w:marLeft w:val="0"/>
                          <w:marRight w:val="0"/>
                          <w:marTop w:val="0"/>
                          <w:marBottom w:val="0"/>
                          <w:divBdr>
                            <w:top w:val="none" w:sz="0" w:space="0" w:color="auto"/>
                            <w:left w:val="none" w:sz="0" w:space="0" w:color="auto"/>
                            <w:bottom w:val="none" w:sz="0" w:space="0" w:color="auto"/>
                            <w:right w:val="none" w:sz="0" w:space="0" w:color="auto"/>
                          </w:divBdr>
                        </w:div>
                      </w:divsChild>
                    </w:div>
                    <w:div w:id="852299671">
                      <w:marLeft w:val="0"/>
                      <w:marRight w:val="0"/>
                      <w:marTop w:val="0"/>
                      <w:marBottom w:val="0"/>
                      <w:divBdr>
                        <w:top w:val="none" w:sz="0" w:space="0" w:color="auto"/>
                        <w:left w:val="none" w:sz="0" w:space="0" w:color="auto"/>
                        <w:bottom w:val="none" w:sz="0" w:space="0" w:color="auto"/>
                        <w:right w:val="none" w:sz="0" w:space="0" w:color="auto"/>
                      </w:divBdr>
                      <w:divsChild>
                        <w:div w:id="88109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224141">
          <w:marLeft w:val="0"/>
          <w:marRight w:val="0"/>
          <w:marTop w:val="0"/>
          <w:marBottom w:val="0"/>
          <w:divBdr>
            <w:top w:val="none" w:sz="0" w:space="0" w:color="auto"/>
            <w:left w:val="none" w:sz="0" w:space="0" w:color="auto"/>
            <w:bottom w:val="none" w:sz="0" w:space="0" w:color="auto"/>
            <w:right w:val="none" w:sz="0" w:space="0" w:color="auto"/>
          </w:divBdr>
          <w:divsChild>
            <w:div w:id="1374422556">
              <w:marLeft w:val="0"/>
              <w:marRight w:val="0"/>
              <w:marTop w:val="0"/>
              <w:marBottom w:val="0"/>
              <w:divBdr>
                <w:top w:val="none" w:sz="0" w:space="0" w:color="auto"/>
                <w:left w:val="none" w:sz="0" w:space="0" w:color="auto"/>
                <w:bottom w:val="none" w:sz="0" w:space="0" w:color="auto"/>
                <w:right w:val="none" w:sz="0" w:space="0" w:color="auto"/>
              </w:divBdr>
              <w:divsChild>
                <w:div w:id="1224683982">
                  <w:marLeft w:val="0"/>
                  <w:marRight w:val="0"/>
                  <w:marTop w:val="0"/>
                  <w:marBottom w:val="150"/>
                  <w:divBdr>
                    <w:top w:val="none" w:sz="0" w:space="0" w:color="auto"/>
                    <w:left w:val="none" w:sz="0" w:space="0" w:color="auto"/>
                    <w:bottom w:val="none" w:sz="0" w:space="0" w:color="auto"/>
                    <w:right w:val="none" w:sz="0" w:space="0" w:color="auto"/>
                  </w:divBdr>
                  <w:divsChild>
                    <w:div w:id="627048597">
                      <w:marLeft w:val="0"/>
                      <w:marRight w:val="0"/>
                      <w:marTop w:val="0"/>
                      <w:marBottom w:val="0"/>
                      <w:divBdr>
                        <w:top w:val="none" w:sz="0" w:space="0" w:color="auto"/>
                        <w:left w:val="none" w:sz="0" w:space="0" w:color="auto"/>
                        <w:bottom w:val="none" w:sz="0" w:space="0" w:color="auto"/>
                        <w:right w:val="none" w:sz="0" w:space="0" w:color="auto"/>
                      </w:divBdr>
                      <w:divsChild>
                        <w:div w:id="530605481">
                          <w:marLeft w:val="0"/>
                          <w:marRight w:val="0"/>
                          <w:marTop w:val="0"/>
                          <w:marBottom w:val="0"/>
                          <w:divBdr>
                            <w:top w:val="none" w:sz="0" w:space="0" w:color="auto"/>
                            <w:left w:val="none" w:sz="0" w:space="0" w:color="auto"/>
                            <w:bottom w:val="none" w:sz="0" w:space="0" w:color="auto"/>
                            <w:right w:val="none" w:sz="0" w:space="0" w:color="auto"/>
                          </w:divBdr>
                        </w:div>
                      </w:divsChild>
                    </w:div>
                    <w:div w:id="984354039">
                      <w:marLeft w:val="0"/>
                      <w:marRight w:val="0"/>
                      <w:marTop w:val="0"/>
                      <w:marBottom w:val="0"/>
                      <w:divBdr>
                        <w:top w:val="none" w:sz="0" w:space="0" w:color="auto"/>
                        <w:left w:val="none" w:sz="0" w:space="0" w:color="auto"/>
                        <w:bottom w:val="none" w:sz="0" w:space="0" w:color="auto"/>
                        <w:right w:val="none" w:sz="0" w:space="0" w:color="auto"/>
                      </w:divBdr>
                      <w:divsChild>
                        <w:div w:id="1628782781">
                          <w:marLeft w:val="0"/>
                          <w:marRight w:val="0"/>
                          <w:marTop w:val="0"/>
                          <w:marBottom w:val="0"/>
                          <w:divBdr>
                            <w:top w:val="none" w:sz="0" w:space="0" w:color="auto"/>
                            <w:left w:val="none" w:sz="0" w:space="0" w:color="auto"/>
                            <w:bottom w:val="none" w:sz="0" w:space="0" w:color="auto"/>
                            <w:right w:val="none" w:sz="0" w:space="0" w:color="auto"/>
                          </w:divBdr>
                        </w:div>
                      </w:divsChild>
                    </w:div>
                    <w:div w:id="1254169176">
                      <w:marLeft w:val="0"/>
                      <w:marRight w:val="0"/>
                      <w:marTop w:val="0"/>
                      <w:marBottom w:val="0"/>
                      <w:divBdr>
                        <w:top w:val="none" w:sz="0" w:space="0" w:color="auto"/>
                        <w:left w:val="none" w:sz="0" w:space="0" w:color="auto"/>
                        <w:bottom w:val="none" w:sz="0" w:space="0" w:color="auto"/>
                        <w:right w:val="none" w:sz="0" w:space="0" w:color="auto"/>
                      </w:divBdr>
                      <w:divsChild>
                        <w:div w:id="1973826939">
                          <w:marLeft w:val="0"/>
                          <w:marRight w:val="0"/>
                          <w:marTop w:val="0"/>
                          <w:marBottom w:val="0"/>
                          <w:divBdr>
                            <w:top w:val="none" w:sz="0" w:space="0" w:color="auto"/>
                            <w:left w:val="none" w:sz="0" w:space="0" w:color="auto"/>
                            <w:bottom w:val="none" w:sz="0" w:space="0" w:color="auto"/>
                            <w:right w:val="none" w:sz="0" w:space="0" w:color="auto"/>
                          </w:divBdr>
                        </w:div>
                      </w:divsChild>
                    </w:div>
                    <w:div w:id="1802113351">
                      <w:marLeft w:val="0"/>
                      <w:marRight w:val="0"/>
                      <w:marTop w:val="0"/>
                      <w:marBottom w:val="0"/>
                      <w:divBdr>
                        <w:top w:val="none" w:sz="0" w:space="0" w:color="auto"/>
                        <w:left w:val="none" w:sz="0" w:space="0" w:color="auto"/>
                        <w:bottom w:val="none" w:sz="0" w:space="0" w:color="auto"/>
                        <w:right w:val="none" w:sz="0" w:space="0" w:color="auto"/>
                      </w:divBdr>
                      <w:divsChild>
                        <w:div w:id="554123281">
                          <w:marLeft w:val="0"/>
                          <w:marRight w:val="0"/>
                          <w:marTop w:val="0"/>
                          <w:marBottom w:val="0"/>
                          <w:divBdr>
                            <w:top w:val="none" w:sz="0" w:space="0" w:color="auto"/>
                            <w:left w:val="none" w:sz="0" w:space="0" w:color="auto"/>
                            <w:bottom w:val="none" w:sz="0" w:space="0" w:color="auto"/>
                            <w:right w:val="none" w:sz="0" w:space="0" w:color="auto"/>
                          </w:divBdr>
                        </w:div>
                      </w:divsChild>
                    </w:div>
                    <w:div w:id="344065333">
                      <w:marLeft w:val="0"/>
                      <w:marRight w:val="0"/>
                      <w:marTop w:val="0"/>
                      <w:marBottom w:val="0"/>
                      <w:divBdr>
                        <w:top w:val="none" w:sz="0" w:space="0" w:color="auto"/>
                        <w:left w:val="none" w:sz="0" w:space="0" w:color="auto"/>
                        <w:bottom w:val="none" w:sz="0" w:space="0" w:color="auto"/>
                        <w:right w:val="none" w:sz="0" w:space="0" w:color="auto"/>
                      </w:divBdr>
                      <w:divsChild>
                        <w:div w:id="179255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878474">
          <w:marLeft w:val="0"/>
          <w:marRight w:val="0"/>
          <w:marTop w:val="0"/>
          <w:marBottom w:val="0"/>
          <w:divBdr>
            <w:top w:val="none" w:sz="0" w:space="0" w:color="auto"/>
            <w:left w:val="none" w:sz="0" w:space="0" w:color="auto"/>
            <w:bottom w:val="none" w:sz="0" w:space="0" w:color="auto"/>
            <w:right w:val="none" w:sz="0" w:space="0" w:color="auto"/>
          </w:divBdr>
          <w:divsChild>
            <w:div w:id="1790279133">
              <w:marLeft w:val="0"/>
              <w:marRight w:val="0"/>
              <w:marTop w:val="0"/>
              <w:marBottom w:val="0"/>
              <w:divBdr>
                <w:top w:val="none" w:sz="0" w:space="0" w:color="auto"/>
                <w:left w:val="none" w:sz="0" w:space="0" w:color="auto"/>
                <w:bottom w:val="none" w:sz="0" w:space="0" w:color="auto"/>
                <w:right w:val="none" w:sz="0" w:space="0" w:color="auto"/>
              </w:divBdr>
              <w:divsChild>
                <w:div w:id="1962418601">
                  <w:marLeft w:val="0"/>
                  <w:marRight w:val="0"/>
                  <w:marTop w:val="0"/>
                  <w:marBottom w:val="150"/>
                  <w:divBdr>
                    <w:top w:val="none" w:sz="0" w:space="0" w:color="auto"/>
                    <w:left w:val="none" w:sz="0" w:space="0" w:color="auto"/>
                    <w:bottom w:val="none" w:sz="0" w:space="0" w:color="auto"/>
                    <w:right w:val="none" w:sz="0" w:space="0" w:color="auto"/>
                  </w:divBdr>
                  <w:divsChild>
                    <w:div w:id="1249079801">
                      <w:marLeft w:val="0"/>
                      <w:marRight w:val="0"/>
                      <w:marTop w:val="0"/>
                      <w:marBottom w:val="0"/>
                      <w:divBdr>
                        <w:top w:val="none" w:sz="0" w:space="0" w:color="auto"/>
                        <w:left w:val="none" w:sz="0" w:space="0" w:color="auto"/>
                        <w:bottom w:val="none" w:sz="0" w:space="0" w:color="auto"/>
                        <w:right w:val="none" w:sz="0" w:space="0" w:color="auto"/>
                      </w:divBdr>
                      <w:divsChild>
                        <w:div w:id="904679652">
                          <w:marLeft w:val="0"/>
                          <w:marRight w:val="0"/>
                          <w:marTop w:val="0"/>
                          <w:marBottom w:val="0"/>
                          <w:divBdr>
                            <w:top w:val="none" w:sz="0" w:space="0" w:color="auto"/>
                            <w:left w:val="none" w:sz="0" w:space="0" w:color="auto"/>
                            <w:bottom w:val="none" w:sz="0" w:space="0" w:color="auto"/>
                            <w:right w:val="none" w:sz="0" w:space="0" w:color="auto"/>
                          </w:divBdr>
                        </w:div>
                      </w:divsChild>
                    </w:div>
                    <w:div w:id="1809006984">
                      <w:marLeft w:val="0"/>
                      <w:marRight w:val="0"/>
                      <w:marTop w:val="0"/>
                      <w:marBottom w:val="0"/>
                      <w:divBdr>
                        <w:top w:val="none" w:sz="0" w:space="0" w:color="auto"/>
                        <w:left w:val="none" w:sz="0" w:space="0" w:color="auto"/>
                        <w:bottom w:val="none" w:sz="0" w:space="0" w:color="auto"/>
                        <w:right w:val="none" w:sz="0" w:space="0" w:color="auto"/>
                      </w:divBdr>
                      <w:divsChild>
                        <w:div w:id="2056614756">
                          <w:marLeft w:val="0"/>
                          <w:marRight w:val="0"/>
                          <w:marTop w:val="0"/>
                          <w:marBottom w:val="0"/>
                          <w:divBdr>
                            <w:top w:val="none" w:sz="0" w:space="0" w:color="auto"/>
                            <w:left w:val="none" w:sz="0" w:space="0" w:color="auto"/>
                            <w:bottom w:val="none" w:sz="0" w:space="0" w:color="auto"/>
                            <w:right w:val="none" w:sz="0" w:space="0" w:color="auto"/>
                          </w:divBdr>
                        </w:div>
                      </w:divsChild>
                    </w:div>
                    <w:div w:id="158542941">
                      <w:marLeft w:val="0"/>
                      <w:marRight w:val="0"/>
                      <w:marTop w:val="0"/>
                      <w:marBottom w:val="0"/>
                      <w:divBdr>
                        <w:top w:val="none" w:sz="0" w:space="0" w:color="auto"/>
                        <w:left w:val="none" w:sz="0" w:space="0" w:color="auto"/>
                        <w:bottom w:val="none" w:sz="0" w:space="0" w:color="auto"/>
                        <w:right w:val="none" w:sz="0" w:space="0" w:color="auto"/>
                      </w:divBdr>
                      <w:divsChild>
                        <w:div w:id="684748297">
                          <w:marLeft w:val="0"/>
                          <w:marRight w:val="0"/>
                          <w:marTop w:val="0"/>
                          <w:marBottom w:val="0"/>
                          <w:divBdr>
                            <w:top w:val="none" w:sz="0" w:space="0" w:color="auto"/>
                            <w:left w:val="none" w:sz="0" w:space="0" w:color="auto"/>
                            <w:bottom w:val="none" w:sz="0" w:space="0" w:color="auto"/>
                            <w:right w:val="none" w:sz="0" w:space="0" w:color="auto"/>
                          </w:divBdr>
                        </w:div>
                      </w:divsChild>
                    </w:div>
                    <w:div w:id="379864585">
                      <w:marLeft w:val="0"/>
                      <w:marRight w:val="0"/>
                      <w:marTop w:val="0"/>
                      <w:marBottom w:val="0"/>
                      <w:divBdr>
                        <w:top w:val="none" w:sz="0" w:space="0" w:color="auto"/>
                        <w:left w:val="none" w:sz="0" w:space="0" w:color="auto"/>
                        <w:bottom w:val="none" w:sz="0" w:space="0" w:color="auto"/>
                        <w:right w:val="none" w:sz="0" w:space="0" w:color="auto"/>
                      </w:divBdr>
                      <w:divsChild>
                        <w:div w:id="2044942806">
                          <w:marLeft w:val="0"/>
                          <w:marRight w:val="0"/>
                          <w:marTop w:val="0"/>
                          <w:marBottom w:val="0"/>
                          <w:divBdr>
                            <w:top w:val="none" w:sz="0" w:space="0" w:color="auto"/>
                            <w:left w:val="none" w:sz="0" w:space="0" w:color="auto"/>
                            <w:bottom w:val="none" w:sz="0" w:space="0" w:color="auto"/>
                            <w:right w:val="none" w:sz="0" w:space="0" w:color="auto"/>
                          </w:divBdr>
                        </w:div>
                      </w:divsChild>
                    </w:div>
                    <w:div w:id="355935083">
                      <w:marLeft w:val="0"/>
                      <w:marRight w:val="0"/>
                      <w:marTop w:val="0"/>
                      <w:marBottom w:val="0"/>
                      <w:divBdr>
                        <w:top w:val="none" w:sz="0" w:space="0" w:color="auto"/>
                        <w:left w:val="none" w:sz="0" w:space="0" w:color="auto"/>
                        <w:bottom w:val="none" w:sz="0" w:space="0" w:color="auto"/>
                        <w:right w:val="none" w:sz="0" w:space="0" w:color="auto"/>
                      </w:divBdr>
                      <w:divsChild>
                        <w:div w:id="1541867361">
                          <w:marLeft w:val="0"/>
                          <w:marRight w:val="0"/>
                          <w:marTop w:val="0"/>
                          <w:marBottom w:val="0"/>
                          <w:divBdr>
                            <w:top w:val="none" w:sz="0" w:space="0" w:color="auto"/>
                            <w:left w:val="none" w:sz="0" w:space="0" w:color="auto"/>
                            <w:bottom w:val="none" w:sz="0" w:space="0" w:color="auto"/>
                            <w:right w:val="none" w:sz="0" w:space="0" w:color="auto"/>
                          </w:divBdr>
                        </w:div>
                      </w:divsChild>
                    </w:div>
                    <w:div w:id="1155686434">
                      <w:marLeft w:val="0"/>
                      <w:marRight w:val="0"/>
                      <w:marTop w:val="0"/>
                      <w:marBottom w:val="0"/>
                      <w:divBdr>
                        <w:top w:val="none" w:sz="0" w:space="0" w:color="auto"/>
                        <w:left w:val="none" w:sz="0" w:space="0" w:color="auto"/>
                        <w:bottom w:val="none" w:sz="0" w:space="0" w:color="auto"/>
                        <w:right w:val="none" w:sz="0" w:space="0" w:color="auto"/>
                      </w:divBdr>
                      <w:divsChild>
                        <w:div w:id="1698849767">
                          <w:marLeft w:val="0"/>
                          <w:marRight w:val="0"/>
                          <w:marTop w:val="0"/>
                          <w:marBottom w:val="0"/>
                          <w:divBdr>
                            <w:top w:val="none" w:sz="0" w:space="0" w:color="auto"/>
                            <w:left w:val="none" w:sz="0" w:space="0" w:color="auto"/>
                            <w:bottom w:val="none" w:sz="0" w:space="0" w:color="auto"/>
                            <w:right w:val="none" w:sz="0" w:space="0" w:color="auto"/>
                          </w:divBdr>
                        </w:div>
                      </w:divsChild>
                    </w:div>
                    <w:div w:id="911236707">
                      <w:marLeft w:val="0"/>
                      <w:marRight w:val="0"/>
                      <w:marTop w:val="0"/>
                      <w:marBottom w:val="0"/>
                      <w:divBdr>
                        <w:top w:val="none" w:sz="0" w:space="0" w:color="auto"/>
                        <w:left w:val="none" w:sz="0" w:space="0" w:color="auto"/>
                        <w:bottom w:val="none" w:sz="0" w:space="0" w:color="auto"/>
                        <w:right w:val="none" w:sz="0" w:space="0" w:color="auto"/>
                      </w:divBdr>
                      <w:divsChild>
                        <w:div w:id="544487296">
                          <w:marLeft w:val="0"/>
                          <w:marRight w:val="0"/>
                          <w:marTop w:val="0"/>
                          <w:marBottom w:val="0"/>
                          <w:divBdr>
                            <w:top w:val="none" w:sz="0" w:space="0" w:color="auto"/>
                            <w:left w:val="none" w:sz="0" w:space="0" w:color="auto"/>
                            <w:bottom w:val="none" w:sz="0" w:space="0" w:color="auto"/>
                            <w:right w:val="none" w:sz="0" w:space="0" w:color="auto"/>
                          </w:divBdr>
                        </w:div>
                      </w:divsChild>
                    </w:div>
                    <w:div w:id="381054086">
                      <w:marLeft w:val="0"/>
                      <w:marRight w:val="0"/>
                      <w:marTop w:val="0"/>
                      <w:marBottom w:val="0"/>
                      <w:divBdr>
                        <w:top w:val="none" w:sz="0" w:space="0" w:color="auto"/>
                        <w:left w:val="none" w:sz="0" w:space="0" w:color="auto"/>
                        <w:bottom w:val="none" w:sz="0" w:space="0" w:color="auto"/>
                        <w:right w:val="none" w:sz="0" w:space="0" w:color="auto"/>
                      </w:divBdr>
                      <w:divsChild>
                        <w:div w:id="742529173">
                          <w:marLeft w:val="0"/>
                          <w:marRight w:val="0"/>
                          <w:marTop w:val="0"/>
                          <w:marBottom w:val="0"/>
                          <w:divBdr>
                            <w:top w:val="none" w:sz="0" w:space="0" w:color="auto"/>
                            <w:left w:val="none" w:sz="0" w:space="0" w:color="auto"/>
                            <w:bottom w:val="none" w:sz="0" w:space="0" w:color="auto"/>
                            <w:right w:val="none" w:sz="0" w:space="0" w:color="auto"/>
                          </w:divBdr>
                        </w:div>
                      </w:divsChild>
                    </w:div>
                    <w:div w:id="715860307">
                      <w:marLeft w:val="0"/>
                      <w:marRight w:val="0"/>
                      <w:marTop w:val="0"/>
                      <w:marBottom w:val="0"/>
                      <w:divBdr>
                        <w:top w:val="none" w:sz="0" w:space="0" w:color="auto"/>
                        <w:left w:val="none" w:sz="0" w:space="0" w:color="auto"/>
                        <w:bottom w:val="none" w:sz="0" w:space="0" w:color="auto"/>
                        <w:right w:val="none" w:sz="0" w:space="0" w:color="auto"/>
                      </w:divBdr>
                      <w:divsChild>
                        <w:div w:id="18005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692822">
          <w:marLeft w:val="0"/>
          <w:marRight w:val="0"/>
          <w:marTop w:val="0"/>
          <w:marBottom w:val="0"/>
          <w:divBdr>
            <w:top w:val="none" w:sz="0" w:space="0" w:color="auto"/>
            <w:left w:val="none" w:sz="0" w:space="0" w:color="auto"/>
            <w:bottom w:val="none" w:sz="0" w:space="0" w:color="auto"/>
            <w:right w:val="none" w:sz="0" w:space="0" w:color="auto"/>
          </w:divBdr>
          <w:divsChild>
            <w:div w:id="170632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9274">
      <w:bodyDiv w:val="1"/>
      <w:marLeft w:val="0"/>
      <w:marRight w:val="0"/>
      <w:marTop w:val="0"/>
      <w:marBottom w:val="0"/>
      <w:divBdr>
        <w:top w:val="none" w:sz="0" w:space="0" w:color="auto"/>
        <w:left w:val="none" w:sz="0" w:space="0" w:color="auto"/>
        <w:bottom w:val="none" w:sz="0" w:space="0" w:color="auto"/>
        <w:right w:val="none" w:sz="0" w:space="0" w:color="auto"/>
      </w:divBdr>
      <w:divsChild>
        <w:div w:id="1531450627">
          <w:marLeft w:val="0"/>
          <w:marRight w:val="0"/>
          <w:marTop w:val="0"/>
          <w:marBottom w:val="0"/>
          <w:divBdr>
            <w:top w:val="none" w:sz="0" w:space="0" w:color="auto"/>
            <w:left w:val="none" w:sz="0" w:space="0" w:color="auto"/>
            <w:bottom w:val="none" w:sz="0" w:space="0" w:color="auto"/>
            <w:right w:val="none" w:sz="0" w:space="0" w:color="auto"/>
          </w:divBdr>
          <w:divsChild>
            <w:div w:id="556362034">
              <w:marLeft w:val="0"/>
              <w:marRight w:val="0"/>
              <w:marTop w:val="0"/>
              <w:marBottom w:val="0"/>
              <w:divBdr>
                <w:top w:val="none" w:sz="0" w:space="0" w:color="auto"/>
                <w:left w:val="none" w:sz="0" w:space="0" w:color="auto"/>
                <w:bottom w:val="none" w:sz="0" w:space="0" w:color="auto"/>
                <w:right w:val="none" w:sz="0" w:space="0" w:color="auto"/>
              </w:divBdr>
            </w:div>
          </w:divsChild>
        </w:div>
        <w:div w:id="1816025144">
          <w:marLeft w:val="0"/>
          <w:marRight w:val="0"/>
          <w:marTop w:val="0"/>
          <w:marBottom w:val="0"/>
          <w:divBdr>
            <w:top w:val="none" w:sz="0" w:space="0" w:color="auto"/>
            <w:left w:val="none" w:sz="0" w:space="0" w:color="auto"/>
            <w:bottom w:val="none" w:sz="0" w:space="0" w:color="auto"/>
            <w:right w:val="none" w:sz="0" w:space="0" w:color="auto"/>
          </w:divBdr>
          <w:divsChild>
            <w:div w:id="633752367">
              <w:marLeft w:val="0"/>
              <w:marRight w:val="0"/>
              <w:marTop w:val="0"/>
              <w:marBottom w:val="0"/>
              <w:divBdr>
                <w:top w:val="none" w:sz="0" w:space="0" w:color="auto"/>
                <w:left w:val="none" w:sz="0" w:space="0" w:color="auto"/>
                <w:bottom w:val="none" w:sz="0" w:space="0" w:color="auto"/>
                <w:right w:val="none" w:sz="0" w:space="0" w:color="auto"/>
              </w:divBdr>
            </w:div>
          </w:divsChild>
        </w:div>
        <w:div w:id="1257443694">
          <w:marLeft w:val="0"/>
          <w:marRight w:val="0"/>
          <w:marTop w:val="0"/>
          <w:marBottom w:val="0"/>
          <w:divBdr>
            <w:top w:val="none" w:sz="0" w:space="0" w:color="auto"/>
            <w:left w:val="none" w:sz="0" w:space="0" w:color="auto"/>
            <w:bottom w:val="none" w:sz="0" w:space="0" w:color="auto"/>
            <w:right w:val="none" w:sz="0" w:space="0" w:color="auto"/>
          </w:divBdr>
          <w:divsChild>
            <w:div w:id="268047744">
              <w:marLeft w:val="0"/>
              <w:marRight w:val="0"/>
              <w:marTop w:val="0"/>
              <w:marBottom w:val="0"/>
              <w:divBdr>
                <w:top w:val="none" w:sz="0" w:space="0" w:color="auto"/>
                <w:left w:val="none" w:sz="0" w:space="0" w:color="auto"/>
                <w:bottom w:val="none" w:sz="0" w:space="0" w:color="auto"/>
                <w:right w:val="none" w:sz="0" w:space="0" w:color="auto"/>
              </w:divBdr>
            </w:div>
          </w:divsChild>
        </w:div>
        <w:div w:id="1679429897">
          <w:marLeft w:val="0"/>
          <w:marRight w:val="0"/>
          <w:marTop w:val="0"/>
          <w:marBottom w:val="0"/>
          <w:divBdr>
            <w:top w:val="none" w:sz="0" w:space="0" w:color="auto"/>
            <w:left w:val="none" w:sz="0" w:space="0" w:color="auto"/>
            <w:bottom w:val="none" w:sz="0" w:space="0" w:color="auto"/>
            <w:right w:val="none" w:sz="0" w:space="0" w:color="auto"/>
          </w:divBdr>
          <w:divsChild>
            <w:div w:id="993527204">
              <w:marLeft w:val="0"/>
              <w:marRight w:val="0"/>
              <w:marTop w:val="0"/>
              <w:marBottom w:val="0"/>
              <w:divBdr>
                <w:top w:val="none" w:sz="0" w:space="0" w:color="auto"/>
                <w:left w:val="none" w:sz="0" w:space="0" w:color="auto"/>
                <w:bottom w:val="none" w:sz="0" w:space="0" w:color="auto"/>
                <w:right w:val="none" w:sz="0" w:space="0" w:color="auto"/>
              </w:divBdr>
            </w:div>
          </w:divsChild>
        </w:div>
        <w:div w:id="1073702937">
          <w:marLeft w:val="0"/>
          <w:marRight w:val="0"/>
          <w:marTop w:val="0"/>
          <w:marBottom w:val="0"/>
          <w:divBdr>
            <w:top w:val="none" w:sz="0" w:space="0" w:color="auto"/>
            <w:left w:val="none" w:sz="0" w:space="0" w:color="auto"/>
            <w:bottom w:val="none" w:sz="0" w:space="0" w:color="auto"/>
            <w:right w:val="none" w:sz="0" w:space="0" w:color="auto"/>
          </w:divBdr>
          <w:divsChild>
            <w:div w:id="62335934">
              <w:marLeft w:val="0"/>
              <w:marRight w:val="0"/>
              <w:marTop w:val="0"/>
              <w:marBottom w:val="0"/>
              <w:divBdr>
                <w:top w:val="none" w:sz="0" w:space="0" w:color="auto"/>
                <w:left w:val="none" w:sz="0" w:space="0" w:color="auto"/>
                <w:bottom w:val="none" w:sz="0" w:space="0" w:color="auto"/>
                <w:right w:val="none" w:sz="0" w:space="0" w:color="auto"/>
              </w:divBdr>
            </w:div>
          </w:divsChild>
        </w:div>
        <w:div w:id="1652640222">
          <w:marLeft w:val="0"/>
          <w:marRight w:val="0"/>
          <w:marTop w:val="0"/>
          <w:marBottom w:val="0"/>
          <w:divBdr>
            <w:top w:val="none" w:sz="0" w:space="0" w:color="auto"/>
            <w:left w:val="none" w:sz="0" w:space="0" w:color="auto"/>
            <w:bottom w:val="none" w:sz="0" w:space="0" w:color="auto"/>
            <w:right w:val="none" w:sz="0" w:space="0" w:color="auto"/>
          </w:divBdr>
          <w:divsChild>
            <w:div w:id="86691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91514">
      <w:bodyDiv w:val="1"/>
      <w:marLeft w:val="0"/>
      <w:marRight w:val="0"/>
      <w:marTop w:val="0"/>
      <w:marBottom w:val="0"/>
      <w:divBdr>
        <w:top w:val="none" w:sz="0" w:space="0" w:color="auto"/>
        <w:left w:val="none" w:sz="0" w:space="0" w:color="auto"/>
        <w:bottom w:val="none" w:sz="0" w:space="0" w:color="auto"/>
        <w:right w:val="none" w:sz="0" w:space="0" w:color="auto"/>
      </w:divBdr>
      <w:divsChild>
        <w:div w:id="1882327410">
          <w:marLeft w:val="0"/>
          <w:marRight w:val="0"/>
          <w:marTop w:val="0"/>
          <w:marBottom w:val="0"/>
          <w:divBdr>
            <w:top w:val="none" w:sz="0" w:space="0" w:color="auto"/>
            <w:left w:val="none" w:sz="0" w:space="0" w:color="auto"/>
            <w:bottom w:val="none" w:sz="0" w:space="0" w:color="auto"/>
            <w:right w:val="none" w:sz="0" w:space="0" w:color="auto"/>
          </w:divBdr>
        </w:div>
        <w:div w:id="1925263910">
          <w:marLeft w:val="0"/>
          <w:marRight w:val="0"/>
          <w:marTop w:val="0"/>
          <w:marBottom w:val="0"/>
          <w:divBdr>
            <w:top w:val="none" w:sz="0" w:space="0" w:color="auto"/>
            <w:left w:val="none" w:sz="0" w:space="0" w:color="auto"/>
            <w:bottom w:val="none" w:sz="0" w:space="0" w:color="auto"/>
            <w:right w:val="none" w:sz="0" w:space="0" w:color="auto"/>
          </w:divBdr>
        </w:div>
      </w:divsChild>
    </w:div>
    <w:div w:id="193423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68CD54A676483A4C96389D0DB9AEA8F5" ma:contentTypeVersion="0" ma:contentTypeDescription="Создание документа." ma:contentTypeScope="" ma:versionID="66671f6109ca2b1f798e8fd0c5475e5d">
  <xsd:schema xmlns:xsd="http://www.w3.org/2001/XMLSchema" xmlns:xs="http://www.w3.org/2001/XMLSchema" xmlns:p="http://schemas.microsoft.com/office/2006/metadata/properties" xmlns:ns2="ced68bd5-d791-4a50-9b6b-a06ac8627231" targetNamespace="http://schemas.microsoft.com/office/2006/metadata/properties" ma:root="true" ma:fieldsID="dbfb6a095b79cd427dd4f730bbcd908c" ns2:_="">
    <xsd:import namespace="ced68bd5-d791-4a50-9b6b-a06ac862723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d68bd5-d791-4a50-9b6b-a06ac8627231"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ed68bd5-d791-4a50-9b6b-a06ac8627231">55N4V5NTKWDK-162165068-80</_dlc_DocId>
    <_dlc_DocIdUrl xmlns="ced68bd5-d791-4a50-9b6b-a06ac8627231">
      <Url>https://kipktz.railways.kz/org/cu/_layouts/15/DocIdRedir.aspx?ID=55N4V5NTKWDK-162165068-80</Url>
      <Description>55N4V5NTKWDK-162165068-80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67D5C-8E27-428F-872C-92AECAE49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d68bd5-d791-4a50-9b6b-a06ac86272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83226E-FB08-4124-9440-F96A345CE65C}">
  <ds:schemaRefs>
    <ds:schemaRef ds:uri="http://schemas.microsoft.com/sharepoint/v3/contenttype/forms"/>
  </ds:schemaRefs>
</ds:datastoreItem>
</file>

<file path=customXml/itemProps3.xml><?xml version="1.0" encoding="utf-8"?>
<ds:datastoreItem xmlns:ds="http://schemas.openxmlformats.org/officeDocument/2006/customXml" ds:itemID="{50560691-1D81-4103-BC3F-AC3489798B2F}">
  <ds:schemaRefs>
    <ds:schemaRef ds:uri="http://schemas.microsoft.com/office/2006/metadata/properties"/>
    <ds:schemaRef ds:uri="http://schemas.microsoft.com/office/infopath/2007/PartnerControls"/>
    <ds:schemaRef ds:uri="ced68bd5-d791-4a50-9b6b-a06ac8627231"/>
  </ds:schemaRefs>
</ds:datastoreItem>
</file>

<file path=customXml/itemProps4.xml><?xml version="1.0" encoding="utf-8"?>
<ds:datastoreItem xmlns:ds="http://schemas.openxmlformats.org/officeDocument/2006/customXml" ds:itemID="{153A7E00-C850-44C4-9243-06D6230D6C60}">
  <ds:schemaRefs>
    <ds:schemaRef ds:uri="http://schemas.microsoft.com/sharepoint/events"/>
  </ds:schemaRefs>
</ds:datastoreItem>
</file>

<file path=customXml/itemProps5.xml><?xml version="1.0" encoding="utf-8"?>
<ds:datastoreItem xmlns:ds="http://schemas.openxmlformats.org/officeDocument/2006/customXml" ds:itemID="{5942A1E2-728D-485F-B25D-7AAFAD440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12</Pages>
  <Words>6070</Words>
  <Characters>34599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С. Филин</dc:creator>
  <cp:keywords/>
  <dc:description/>
  <cp:lastModifiedBy>Оксана В Санькова</cp:lastModifiedBy>
  <cp:revision>155</cp:revision>
  <dcterms:created xsi:type="dcterms:W3CDTF">2024-09-25T11:07:00Z</dcterms:created>
  <dcterms:modified xsi:type="dcterms:W3CDTF">2026-01-12T17:23:00Z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0x01010068CD54A676483A4C96389D0DB9AEA8F5</vt:lpwstr>
  </property>
  <property fmtid="{D5CDD505-2E9C-101B-9397-08002B2CF9AE}" pid="3" name="Main">
    <vt:bool>true</vt:bool>
  </property>
  <property fmtid="{D5CDD505-2E9C-101B-9397-08002B2CF9AE}" pid="4" name="_dlc_DocIdItemGuid">
    <vt:lpwstr>d5c5c223-1f99-4c01-a4ba-5b38ca4b238b</vt:lpwstr>
  </property>
</Properties>
</file>